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932" w:rsidRDefault="000B6932" w:rsidP="000B6932">
      <w:pPr>
        <w:tabs>
          <w:tab w:val="right" w:pos="10207"/>
        </w:tabs>
        <w:spacing w:line="276" w:lineRule="auto"/>
        <w:ind w:left="7995" w:hanging="6464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0B6932" w:rsidRDefault="000B6932" w:rsidP="000B6932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 xml:space="preserve">Первый заместитель директора – </w:t>
      </w:r>
    </w:p>
    <w:p w:rsidR="000B6932" w:rsidRDefault="000B6932" w:rsidP="000B6932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главный инженер филиала</w:t>
      </w:r>
    </w:p>
    <w:p w:rsidR="000B6932" w:rsidRDefault="000B6932" w:rsidP="000B6932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ПАО «Россети Центр» - «Белгородэнерго»</w:t>
      </w:r>
    </w:p>
    <w:p w:rsidR="000B6932" w:rsidRDefault="000B6932" w:rsidP="000B6932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</w:p>
    <w:p w:rsidR="000B6932" w:rsidRDefault="000B6932" w:rsidP="000B6932">
      <w:pPr>
        <w:shd w:val="clear" w:color="auto" w:fill="FFFFFF"/>
        <w:spacing w:after="120"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spacing w:val="-5"/>
          <w:sz w:val="26"/>
          <w:szCs w:val="26"/>
          <w:u w:val="single"/>
        </w:rPr>
        <w:t xml:space="preserve">                                                 </w:t>
      </w:r>
      <w:r>
        <w:rPr>
          <w:bCs/>
          <w:color w:val="252525"/>
          <w:spacing w:val="-5"/>
          <w:sz w:val="26"/>
          <w:szCs w:val="26"/>
        </w:rPr>
        <w:t>Решетников С.А.</w:t>
      </w:r>
    </w:p>
    <w:p w:rsidR="000B6932" w:rsidRDefault="000B6932" w:rsidP="000B6932">
      <w:pPr>
        <w:spacing w:line="276" w:lineRule="auto"/>
        <w:ind w:left="7995" w:right="-2" w:hanging="6464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</w:t>
      </w:r>
      <w:proofErr w:type="gramStart"/>
      <w:r>
        <w:rPr>
          <w:sz w:val="26"/>
          <w:szCs w:val="26"/>
        </w:rPr>
        <w:t>_”_</w:t>
      </w:r>
      <w:proofErr w:type="gramEnd"/>
      <w:r>
        <w:rPr>
          <w:sz w:val="26"/>
          <w:szCs w:val="26"/>
        </w:rPr>
        <w:t>_________________ 2021 г.</w:t>
      </w:r>
    </w:p>
    <w:p w:rsidR="00E5350B" w:rsidRDefault="00E5350B" w:rsidP="00E5350B">
      <w:pPr>
        <w:rPr>
          <w:color w:val="FF0000"/>
        </w:rPr>
      </w:pPr>
    </w:p>
    <w:p w:rsidR="00C354B4" w:rsidRDefault="00C354B4" w:rsidP="00E5350B">
      <w:pPr>
        <w:rPr>
          <w:color w:val="FF0000"/>
        </w:rPr>
      </w:pPr>
    </w:p>
    <w:p w:rsidR="00C354B4" w:rsidRDefault="00C354B4" w:rsidP="00E5350B">
      <w:pPr>
        <w:rPr>
          <w:color w:val="FF0000"/>
        </w:rPr>
      </w:pPr>
    </w:p>
    <w:p w:rsidR="005852D2" w:rsidRPr="008E2DDE" w:rsidRDefault="005852D2" w:rsidP="00E5350B">
      <w:pPr>
        <w:rPr>
          <w:color w:val="FF0000"/>
        </w:rPr>
      </w:pPr>
    </w:p>
    <w:p w:rsidR="004F6968" w:rsidRPr="008E2DD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8E2DDE">
        <w:rPr>
          <w:szCs w:val="28"/>
        </w:rPr>
        <w:t>ТЕХНИЧЕСКОЕ ЗАДАНИЕ</w:t>
      </w:r>
    </w:p>
    <w:p w:rsidR="005776A3" w:rsidRPr="008E2DDE" w:rsidRDefault="005776A3" w:rsidP="005776A3">
      <w:pPr>
        <w:ind w:firstLine="0"/>
        <w:jc w:val="center"/>
        <w:rPr>
          <w:b/>
          <w:sz w:val="26"/>
          <w:szCs w:val="26"/>
        </w:rPr>
      </w:pPr>
      <w:r w:rsidRPr="008E2DDE">
        <w:rPr>
          <w:b/>
          <w:sz w:val="26"/>
          <w:szCs w:val="26"/>
        </w:rPr>
        <w:t xml:space="preserve">на поставку </w:t>
      </w:r>
      <w:r w:rsidR="009F0127">
        <w:rPr>
          <w:b/>
          <w:sz w:val="26"/>
          <w:szCs w:val="26"/>
        </w:rPr>
        <w:t>бытовой техники</w:t>
      </w:r>
      <w:r w:rsidRPr="008E2DDE">
        <w:rPr>
          <w:b/>
          <w:sz w:val="26"/>
          <w:szCs w:val="26"/>
        </w:rPr>
        <w:t xml:space="preserve">.  Лот № </w:t>
      </w:r>
      <w:r w:rsidRPr="008E2DDE">
        <w:rPr>
          <w:b/>
          <w:sz w:val="26"/>
          <w:szCs w:val="26"/>
          <w:u w:val="single"/>
        </w:rPr>
        <w:t>401</w:t>
      </w:r>
      <w:r w:rsidR="009F0127">
        <w:rPr>
          <w:b/>
          <w:sz w:val="26"/>
          <w:szCs w:val="26"/>
          <w:u w:val="single"/>
        </w:rPr>
        <w:t>А</w:t>
      </w:r>
    </w:p>
    <w:p w:rsidR="00612811" w:rsidRPr="008E2DDE" w:rsidRDefault="00612811" w:rsidP="0016331E">
      <w:pPr>
        <w:ind w:firstLine="0"/>
        <w:rPr>
          <w:sz w:val="24"/>
          <w:szCs w:val="24"/>
        </w:rPr>
      </w:pPr>
    </w:p>
    <w:p w:rsidR="00612811" w:rsidRPr="000B6932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6932">
        <w:rPr>
          <w:b/>
          <w:bCs/>
          <w:sz w:val="26"/>
          <w:szCs w:val="26"/>
        </w:rPr>
        <w:t>Общая часть.</w:t>
      </w:r>
    </w:p>
    <w:p w:rsidR="005852D2" w:rsidRPr="000B6932" w:rsidRDefault="005852D2" w:rsidP="005852D2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0B6932" w:rsidRDefault="008E2DDE" w:rsidP="00073219">
      <w:pPr>
        <w:numPr>
          <w:ilvl w:val="1"/>
          <w:numId w:val="3"/>
        </w:numPr>
        <w:spacing w:line="276" w:lineRule="auto"/>
        <w:ind w:left="0" w:firstLine="709"/>
        <w:rPr>
          <w:sz w:val="26"/>
          <w:szCs w:val="26"/>
        </w:rPr>
      </w:pPr>
      <w:r w:rsidRPr="000B6932">
        <w:rPr>
          <w:sz w:val="26"/>
          <w:szCs w:val="26"/>
        </w:rPr>
        <w:t>ПАО</w:t>
      </w:r>
      <w:r w:rsidR="00612811" w:rsidRPr="000B6932">
        <w:rPr>
          <w:sz w:val="26"/>
          <w:szCs w:val="26"/>
        </w:rPr>
        <w:t xml:space="preserve"> «</w:t>
      </w:r>
      <w:r w:rsidR="00B50B45" w:rsidRPr="000B6932">
        <w:rPr>
          <w:sz w:val="26"/>
          <w:szCs w:val="26"/>
        </w:rPr>
        <w:t>Россети Центр</w:t>
      </w:r>
      <w:r w:rsidR="00612811" w:rsidRPr="000B6932">
        <w:rPr>
          <w:sz w:val="26"/>
          <w:szCs w:val="26"/>
        </w:rPr>
        <w:t xml:space="preserve">» </w:t>
      </w:r>
      <w:r w:rsidR="009D19F6" w:rsidRPr="000B6932">
        <w:rPr>
          <w:sz w:val="26"/>
          <w:szCs w:val="26"/>
        </w:rPr>
        <w:t xml:space="preserve">производит закупку </w:t>
      </w:r>
      <w:r w:rsidR="009F0127" w:rsidRPr="000B6932">
        <w:rPr>
          <w:sz w:val="26"/>
          <w:szCs w:val="26"/>
        </w:rPr>
        <w:t>бытовой техники</w:t>
      </w:r>
      <w:r w:rsidR="009D19F6" w:rsidRPr="000B6932">
        <w:rPr>
          <w:sz w:val="26"/>
          <w:szCs w:val="26"/>
        </w:rPr>
        <w:t xml:space="preserve"> для </w:t>
      </w:r>
      <w:r w:rsidR="00232E4A" w:rsidRPr="000B6932">
        <w:rPr>
          <w:sz w:val="26"/>
          <w:szCs w:val="26"/>
        </w:rPr>
        <w:t>ремонтно-эксплуатационного обслуживания</w:t>
      </w:r>
      <w:r w:rsidR="002E3087" w:rsidRPr="000B6932">
        <w:rPr>
          <w:sz w:val="26"/>
          <w:szCs w:val="26"/>
        </w:rPr>
        <w:t xml:space="preserve"> электросетевого оборудования</w:t>
      </w:r>
      <w:r w:rsidR="005464B6" w:rsidRPr="000B6932">
        <w:rPr>
          <w:sz w:val="26"/>
          <w:szCs w:val="26"/>
        </w:rPr>
        <w:t>.</w:t>
      </w:r>
      <w:r w:rsidR="00612811" w:rsidRPr="000B6932">
        <w:rPr>
          <w:sz w:val="26"/>
          <w:szCs w:val="26"/>
        </w:rPr>
        <w:t xml:space="preserve"> </w:t>
      </w:r>
    </w:p>
    <w:p w:rsidR="00534713" w:rsidRPr="000B6932" w:rsidRDefault="008E2DDE" w:rsidP="00073219">
      <w:pPr>
        <w:numPr>
          <w:ilvl w:val="1"/>
          <w:numId w:val="3"/>
        </w:numPr>
        <w:spacing w:line="276" w:lineRule="auto"/>
        <w:ind w:left="0" w:firstLine="709"/>
        <w:rPr>
          <w:sz w:val="26"/>
          <w:szCs w:val="26"/>
        </w:rPr>
      </w:pPr>
      <w:r w:rsidRPr="000B6932">
        <w:rPr>
          <w:sz w:val="26"/>
          <w:szCs w:val="26"/>
        </w:rPr>
        <w:t>Закупка производится на основании плана закупки ПАО «</w:t>
      </w:r>
      <w:r w:rsidR="00B50B45" w:rsidRPr="000B6932">
        <w:rPr>
          <w:sz w:val="26"/>
          <w:szCs w:val="26"/>
        </w:rPr>
        <w:t>Россети Центр</w:t>
      </w:r>
      <w:r w:rsidRPr="000B6932">
        <w:rPr>
          <w:sz w:val="26"/>
          <w:szCs w:val="26"/>
        </w:rPr>
        <w:t>» на 20</w:t>
      </w:r>
      <w:r w:rsidR="007E6932" w:rsidRPr="000B6932">
        <w:rPr>
          <w:sz w:val="26"/>
          <w:szCs w:val="26"/>
        </w:rPr>
        <w:t>2</w:t>
      </w:r>
      <w:r w:rsidR="00F94DAE" w:rsidRPr="000B6932">
        <w:rPr>
          <w:sz w:val="26"/>
          <w:szCs w:val="26"/>
        </w:rPr>
        <w:t>2</w:t>
      </w:r>
      <w:r w:rsidRPr="000B6932">
        <w:rPr>
          <w:sz w:val="26"/>
          <w:szCs w:val="26"/>
        </w:rPr>
        <w:t xml:space="preserve"> год.</w:t>
      </w:r>
    </w:p>
    <w:p w:rsidR="00163418" w:rsidRPr="000B6932" w:rsidRDefault="00163418" w:rsidP="00612811">
      <w:pPr>
        <w:spacing w:line="276" w:lineRule="auto"/>
        <w:ind w:firstLine="709"/>
        <w:rPr>
          <w:b/>
          <w:bCs/>
          <w:sz w:val="26"/>
          <w:szCs w:val="26"/>
        </w:rPr>
      </w:pPr>
    </w:p>
    <w:p w:rsidR="00612811" w:rsidRPr="000B6932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6932">
        <w:rPr>
          <w:b/>
          <w:bCs/>
          <w:sz w:val="26"/>
          <w:szCs w:val="26"/>
        </w:rPr>
        <w:t>Предмет конкурса.</w:t>
      </w:r>
    </w:p>
    <w:p w:rsidR="009A0163" w:rsidRPr="00F045ED" w:rsidRDefault="009A0163" w:rsidP="009A0163">
      <w:pPr>
        <w:spacing w:line="276" w:lineRule="auto"/>
        <w:ind w:firstLine="709"/>
        <w:rPr>
          <w:sz w:val="26"/>
          <w:szCs w:val="26"/>
        </w:rPr>
      </w:pPr>
      <w:r w:rsidRPr="00F045ED">
        <w:rPr>
          <w:sz w:val="26"/>
          <w:szCs w:val="26"/>
        </w:rPr>
        <w:t xml:space="preserve">Поставщик обеспечивает </w:t>
      </w:r>
      <w:r>
        <w:rPr>
          <w:sz w:val="26"/>
          <w:szCs w:val="26"/>
        </w:rPr>
        <w:t xml:space="preserve">поставку оборудования на склад </w:t>
      </w:r>
      <w:r w:rsidRPr="00F045ED">
        <w:rPr>
          <w:sz w:val="26"/>
          <w:szCs w:val="26"/>
        </w:rPr>
        <w:t>получател</w:t>
      </w:r>
      <w:r>
        <w:rPr>
          <w:sz w:val="26"/>
          <w:szCs w:val="26"/>
        </w:rPr>
        <w:t>я</w:t>
      </w:r>
      <w:r w:rsidRPr="00F045ED">
        <w:rPr>
          <w:sz w:val="26"/>
          <w:szCs w:val="26"/>
        </w:rPr>
        <w:t xml:space="preserve"> – филиал</w:t>
      </w:r>
      <w:r>
        <w:rPr>
          <w:sz w:val="26"/>
          <w:szCs w:val="26"/>
        </w:rPr>
        <w:t>а</w:t>
      </w:r>
      <w:r w:rsidRPr="00F045ED">
        <w:rPr>
          <w:sz w:val="26"/>
          <w:szCs w:val="26"/>
        </w:rPr>
        <w:t xml:space="preserve"> </w:t>
      </w:r>
      <w:r w:rsidRPr="00227690">
        <w:rPr>
          <w:sz w:val="26"/>
          <w:szCs w:val="26"/>
        </w:rPr>
        <w:t>ПАО «</w:t>
      </w:r>
      <w:r>
        <w:rPr>
          <w:sz w:val="26"/>
          <w:szCs w:val="26"/>
        </w:rPr>
        <w:t>Россети Центр</w:t>
      </w:r>
      <w:r w:rsidRPr="00227690">
        <w:rPr>
          <w:sz w:val="26"/>
          <w:szCs w:val="26"/>
        </w:rPr>
        <w:t>» - «Белгородэнерго</w:t>
      </w:r>
      <w:r w:rsidRPr="00F045ED">
        <w:rPr>
          <w:sz w:val="26"/>
          <w:szCs w:val="26"/>
        </w:rPr>
        <w:t xml:space="preserve"> в объемах и в сроки, установленные данным ТЗ:</w:t>
      </w: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835"/>
        <w:gridCol w:w="4820"/>
        <w:gridCol w:w="1306"/>
      </w:tblGrid>
      <w:tr w:rsidR="009A0163" w:rsidRPr="009F5BFA" w:rsidTr="009A0163">
        <w:trPr>
          <w:trHeight w:val="439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9A0163" w:rsidRPr="00227690" w:rsidRDefault="009A0163" w:rsidP="00915DFD">
            <w:pPr>
              <w:tabs>
                <w:tab w:val="left" w:pos="139"/>
              </w:tabs>
              <w:ind w:left="142" w:firstLine="0"/>
              <w:jc w:val="center"/>
              <w:rPr>
                <w:sz w:val="26"/>
                <w:szCs w:val="26"/>
              </w:rPr>
            </w:pPr>
            <w:r w:rsidRPr="00227690">
              <w:rPr>
                <w:sz w:val="26"/>
                <w:szCs w:val="26"/>
              </w:rPr>
              <w:t xml:space="preserve">Вид транспорта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A0163" w:rsidRPr="00227690" w:rsidRDefault="009A0163" w:rsidP="00915DFD">
            <w:pPr>
              <w:tabs>
                <w:tab w:val="left" w:pos="139"/>
              </w:tabs>
              <w:ind w:left="142" w:firstLine="0"/>
              <w:jc w:val="center"/>
              <w:rPr>
                <w:sz w:val="26"/>
                <w:szCs w:val="26"/>
              </w:rPr>
            </w:pPr>
            <w:r w:rsidRPr="00227690">
              <w:rPr>
                <w:sz w:val="26"/>
                <w:szCs w:val="26"/>
              </w:rPr>
              <w:t xml:space="preserve">Точка поставки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A0163" w:rsidRPr="00227690" w:rsidRDefault="009A0163" w:rsidP="00915DFD">
            <w:pPr>
              <w:tabs>
                <w:tab w:val="left" w:pos="139"/>
              </w:tabs>
              <w:ind w:left="142" w:firstLine="0"/>
              <w:jc w:val="center"/>
              <w:rPr>
                <w:sz w:val="26"/>
                <w:szCs w:val="26"/>
              </w:rPr>
            </w:pPr>
            <w:r w:rsidRPr="00227690">
              <w:rPr>
                <w:sz w:val="26"/>
                <w:szCs w:val="26"/>
              </w:rPr>
              <w:t xml:space="preserve">Срок поставки 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9A0163" w:rsidRPr="00227690" w:rsidRDefault="009A0163" w:rsidP="009A0163">
            <w:pPr>
              <w:tabs>
                <w:tab w:val="left" w:pos="139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Количество, шт.</w:t>
            </w:r>
          </w:p>
        </w:tc>
      </w:tr>
      <w:tr w:rsidR="009A0163" w:rsidRPr="009F5BFA" w:rsidTr="009A0163">
        <w:trPr>
          <w:trHeight w:val="653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9A0163" w:rsidRPr="00227690" w:rsidRDefault="009A0163" w:rsidP="00915DFD">
            <w:pPr>
              <w:tabs>
                <w:tab w:val="left" w:pos="139"/>
              </w:tabs>
              <w:ind w:left="142" w:firstLine="0"/>
              <w:jc w:val="center"/>
              <w:rPr>
                <w:sz w:val="26"/>
                <w:szCs w:val="26"/>
              </w:rPr>
            </w:pPr>
            <w:r w:rsidRPr="00227690">
              <w:rPr>
                <w:sz w:val="26"/>
                <w:szCs w:val="26"/>
              </w:rPr>
              <w:t>Авто/</w:t>
            </w:r>
            <w:proofErr w:type="spellStart"/>
            <w:r w:rsidRPr="00227690">
              <w:rPr>
                <w:sz w:val="26"/>
                <w:szCs w:val="26"/>
              </w:rPr>
              <w:t>жд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9A0163" w:rsidRPr="00227690" w:rsidRDefault="009A0163" w:rsidP="00915DFD">
            <w:pPr>
              <w:tabs>
                <w:tab w:val="left" w:pos="139"/>
              </w:tabs>
              <w:ind w:left="142" w:firstLine="0"/>
              <w:jc w:val="center"/>
              <w:rPr>
                <w:sz w:val="26"/>
                <w:szCs w:val="26"/>
              </w:rPr>
            </w:pPr>
            <w:r w:rsidRPr="00227690">
              <w:rPr>
                <w:sz w:val="26"/>
                <w:szCs w:val="26"/>
              </w:rPr>
              <w:t>г. Белгород, 5-й Заводской пер.,17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A0163" w:rsidRPr="002A3ABE" w:rsidRDefault="009A0163" w:rsidP="00915DFD">
            <w:pPr>
              <w:ind w:firstLine="0"/>
              <w:rPr>
                <w:bCs/>
                <w:sz w:val="26"/>
                <w:szCs w:val="26"/>
              </w:rPr>
            </w:pPr>
            <w:r w:rsidRPr="002242BF">
              <w:rPr>
                <w:bCs/>
                <w:sz w:val="26"/>
                <w:szCs w:val="26"/>
              </w:rPr>
              <w:t>С момента заключения договора до 30.11.2022 года по заявкам Заказчика. Срок исполнения 1 заявки в течение 10 календарных дней.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9A0163" w:rsidRPr="002A3ABE" w:rsidRDefault="009A0163" w:rsidP="009A0163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</w:tbl>
    <w:p w:rsidR="007D2939" w:rsidRPr="000B6932" w:rsidRDefault="007D2939" w:rsidP="00F908EE">
      <w:pPr>
        <w:spacing w:line="276" w:lineRule="auto"/>
        <w:ind w:firstLine="0"/>
        <w:rPr>
          <w:color w:val="FF0000"/>
          <w:sz w:val="26"/>
          <w:szCs w:val="26"/>
        </w:rPr>
      </w:pPr>
    </w:p>
    <w:p w:rsidR="00577319" w:rsidRPr="000B6932" w:rsidRDefault="00612811" w:rsidP="000858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6932">
        <w:rPr>
          <w:b/>
          <w:bCs/>
          <w:sz w:val="26"/>
          <w:szCs w:val="26"/>
        </w:rPr>
        <w:t xml:space="preserve">Технические требования к </w:t>
      </w:r>
      <w:r w:rsidR="000D4FD2" w:rsidRPr="000B6932">
        <w:rPr>
          <w:b/>
          <w:bCs/>
          <w:sz w:val="26"/>
          <w:szCs w:val="26"/>
        </w:rPr>
        <w:t>продукции</w:t>
      </w:r>
      <w:r w:rsidRPr="000B6932">
        <w:rPr>
          <w:b/>
          <w:bCs/>
          <w:sz w:val="26"/>
          <w:szCs w:val="26"/>
        </w:rPr>
        <w:t>.</w:t>
      </w:r>
    </w:p>
    <w:p w:rsidR="00642516" w:rsidRPr="000B6932" w:rsidRDefault="00642516" w:rsidP="0016331E">
      <w:pPr>
        <w:ind w:firstLine="709"/>
        <w:rPr>
          <w:sz w:val="26"/>
          <w:szCs w:val="26"/>
        </w:rPr>
      </w:pPr>
    </w:p>
    <w:p w:rsidR="00C354B4" w:rsidRPr="000B6932" w:rsidRDefault="00E543BD" w:rsidP="00575E94">
      <w:pPr>
        <w:ind w:firstLine="709"/>
        <w:rPr>
          <w:sz w:val="26"/>
          <w:szCs w:val="26"/>
        </w:rPr>
      </w:pPr>
      <w:r w:rsidRPr="000B6932">
        <w:rPr>
          <w:sz w:val="26"/>
          <w:szCs w:val="26"/>
        </w:rPr>
        <w:t>Технические данные продукции должны соответствовать параметрам и быть не ниже значений</w:t>
      </w:r>
      <w:r w:rsidR="00575E94" w:rsidRPr="000B6932">
        <w:rPr>
          <w:sz w:val="26"/>
          <w:szCs w:val="26"/>
        </w:rPr>
        <w:t>,</w:t>
      </w:r>
      <w:r w:rsidRPr="000B6932">
        <w:rPr>
          <w:sz w:val="26"/>
          <w:szCs w:val="26"/>
        </w:rPr>
        <w:t xml:space="preserve"> приведенных в таблице:</w:t>
      </w:r>
    </w:p>
    <w:p w:rsidR="0016331E" w:rsidRPr="000B6932" w:rsidRDefault="0016331E" w:rsidP="007D2939">
      <w:pPr>
        <w:ind w:firstLine="709"/>
        <w:jc w:val="right"/>
        <w:rPr>
          <w:sz w:val="26"/>
          <w:szCs w:val="26"/>
        </w:rPr>
      </w:pPr>
    </w:p>
    <w:tbl>
      <w:tblPr>
        <w:tblStyle w:val="ac"/>
        <w:tblW w:w="9861" w:type="dxa"/>
        <w:tblInd w:w="534" w:type="dxa"/>
        <w:tblLook w:val="04A0" w:firstRow="1" w:lastRow="0" w:firstColumn="1" w:lastColumn="0" w:noHBand="0" w:noVBand="1"/>
      </w:tblPr>
      <w:tblGrid>
        <w:gridCol w:w="1318"/>
        <w:gridCol w:w="2495"/>
        <w:gridCol w:w="6048"/>
      </w:tblGrid>
      <w:tr w:rsidR="00B50B45" w:rsidRPr="000B6932" w:rsidTr="006D2D24">
        <w:trPr>
          <w:trHeight w:val="563"/>
          <w:tblHeader/>
        </w:trPr>
        <w:tc>
          <w:tcPr>
            <w:tcW w:w="1264" w:type="dxa"/>
            <w:vAlign w:val="center"/>
          </w:tcPr>
          <w:p w:rsidR="008D2AAA" w:rsidRPr="000B6932" w:rsidRDefault="00E543BD" w:rsidP="00E543BD">
            <w:pPr>
              <w:ind w:left="751" w:hanging="751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№ п/п</w:t>
            </w:r>
          </w:p>
        </w:tc>
        <w:tc>
          <w:tcPr>
            <w:tcW w:w="2503" w:type="dxa"/>
            <w:vAlign w:val="center"/>
          </w:tcPr>
          <w:p w:rsidR="008D2AAA" w:rsidRPr="000B6932" w:rsidRDefault="008D2AAA" w:rsidP="00E543BD">
            <w:pPr>
              <w:ind w:left="751" w:hanging="751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094" w:type="dxa"/>
            <w:vAlign w:val="center"/>
          </w:tcPr>
          <w:p w:rsidR="008D2AAA" w:rsidRPr="000B6932" w:rsidRDefault="008D2AAA" w:rsidP="00E543BD">
            <w:pPr>
              <w:ind w:left="751" w:hanging="751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Технические требования</w:t>
            </w:r>
          </w:p>
        </w:tc>
      </w:tr>
      <w:tr w:rsidR="00CA5F3A" w:rsidRPr="000B6932" w:rsidTr="006D2D24">
        <w:tc>
          <w:tcPr>
            <w:tcW w:w="1264" w:type="dxa"/>
            <w:vMerge w:val="restart"/>
            <w:vAlign w:val="center"/>
          </w:tcPr>
          <w:p w:rsidR="00116161" w:rsidRPr="000B6932" w:rsidRDefault="00116161" w:rsidP="007D2939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03" w:type="dxa"/>
            <w:vMerge w:val="restart"/>
            <w:vAlign w:val="center"/>
          </w:tcPr>
          <w:p w:rsidR="00DB552C" w:rsidRPr="000B6932" w:rsidRDefault="00B50B45" w:rsidP="00C73C1C">
            <w:pPr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 xml:space="preserve">Пылесос </w:t>
            </w:r>
            <w:proofErr w:type="spellStart"/>
            <w:r w:rsidRPr="000B6932">
              <w:rPr>
                <w:sz w:val="26"/>
                <w:szCs w:val="26"/>
              </w:rPr>
              <w:t>Samsung</w:t>
            </w:r>
            <w:proofErr w:type="spellEnd"/>
            <w:r w:rsidRPr="000B6932">
              <w:rPr>
                <w:sz w:val="26"/>
                <w:szCs w:val="26"/>
              </w:rPr>
              <w:t xml:space="preserve"> VC-5853 1300Вт</w:t>
            </w:r>
          </w:p>
          <w:p w:rsidR="00116161" w:rsidRPr="000B6932" w:rsidRDefault="00DB552C" w:rsidP="00C73C1C">
            <w:pPr>
              <w:spacing w:line="276" w:lineRule="auto"/>
              <w:ind w:firstLine="0"/>
              <w:jc w:val="center"/>
              <w:rPr>
                <w:color w:val="FF0000"/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(или аналог)</w:t>
            </w:r>
          </w:p>
        </w:tc>
        <w:tc>
          <w:tcPr>
            <w:tcW w:w="6094" w:type="dxa"/>
            <w:vAlign w:val="bottom"/>
          </w:tcPr>
          <w:p w:rsidR="00116161" w:rsidRPr="000B6932" w:rsidRDefault="00C354B4" w:rsidP="00B15907">
            <w:pPr>
              <w:tabs>
                <w:tab w:val="left" w:pos="1325"/>
              </w:tabs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Назначение</w:t>
            </w:r>
            <w:r w:rsidR="00116161" w:rsidRPr="000B6932">
              <w:rPr>
                <w:sz w:val="26"/>
                <w:szCs w:val="26"/>
              </w:rPr>
              <w:t xml:space="preserve"> – </w:t>
            </w:r>
            <w:r w:rsidRPr="000B6932">
              <w:rPr>
                <w:sz w:val="26"/>
                <w:szCs w:val="26"/>
              </w:rPr>
              <w:t>пылесос для сухой уборки</w:t>
            </w:r>
          </w:p>
        </w:tc>
      </w:tr>
      <w:tr w:rsidR="00CA5F3A" w:rsidRPr="000B6932" w:rsidTr="006D2D24">
        <w:tc>
          <w:tcPr>
            <w:tcW w:w="1264" w:type="dxa"/>
            <w:vMerge/>
            <w:vAlign w:val="center"/>
          </w:tcPr>
          <w:p w:rsidR="004B7E60" w:rsidRPr="000B6932" w:rsidRDefault="004B7E60" w:rsidP="007D2939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503" w:type="dxa"/>
            <w:vMerge/>
            <w:vAlign w:val="center"/>
          </w:tcPr>
          <w:p w:rsidR="004B7E60" w:rsidRPr="000B6932" w:rsidRDefault="004B7E60" w:rsidP="00C73C1C">
            <w:pPr>
              <w:spacing w:line="276" w:lineRule="auto"/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094" w:type="dxa"/>
            <w:vAlign w:val="bottom"/>
          </w:tcPr>
          <w:p w:rsidR="004B7E60" w:rsidRPr="000B6932" w:rsidRDefault="004B7E60" w:rsidP="00C354B4">
            <w:pPr>
              <w:tabs>
                <w:tab w:val="left" w:pos="1325"/>
              </w:tabs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 xml:space="preserve">Номинальное напряжение питания, В – </w:t>
            </w:r>
            <w:r w:rsidRPr="000B6932">
              <w:rPr>
                <w:sz w:val="26"/>
                <w:szCs w:val="26"/>
              </w:rPr>
              <w:sym w:font="Symbol" w:char="F07E"/>
            </w:r>
            <w:r w:rsidRPr="000B6932">
              <w:rPr>
                <w:sz w:val="26"/>
                <w:szCs w:val="26"/>
              </w:rPr>
              <w:t>220</w:t>
            </w:r>
          </w:p>
        </w:tc>
      </w:tr>
      <w:tr w:rsidR="00B15907" w:rsidRPr="000B6932" w:rsidTr="006D2D24">
        <w:tc>
          <w:tcPr>
            <w:tcW w:w="1264" w:type="dxa"/>
            <w:vMerge/>
            <w:vAlign w:val="center"/>
          </w:tcPr>
          <w:p w:rsidR="00B15907" w:rsidRPr="000B6932" w:rsidRDefault="00B15907" w:rsidP="007D2939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503" w:type="dxa"/>
            <w:vMerge/>
            <w:vAlign w:val="center"/>
          </w:tcPr>
          <w:p w:rsidR="00B15907" w:rsidRPr="000B6932" w:rsidRDefault="00B15907" w:rsidP="00C73C1C">
            <w:pPr>
              <w:spacing w:line="276" w:lineRule="auto"/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094" w:type="dxa"/>
            <w:vAlign w:val="bottom"/>
          </w:tcPr>
          <w:p w:rsidR="00B15907" w:rsidRPr="000B6932" w:rsidRDefault="00B15907" w:rsidP="00C354B4">
            <w:pPr>
              <w:tabs>
                <w:tab w:val="left" w:pos="1325"/>
              </w:tabs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Длина сетевого шнура, м, не менее – 6</w:t>
            </w:r>
          </w:p>
        </w:tc>
      </w:tr>
      <w:tr w:rsidR="00CA5F3A" w:rsidRPr="000B6932" w:rsidTr="006D2D24">
        <w:tc>
          <w:tcPr>
            <w:tcW w:w="1264" w:type="dxa"/>
            <w:vMerge/>
            <w:vAlign w:val="center"/>
          </w:tcPr>
          <w:p w:rsidR="00116161" w:rsidRPr="000B6932" w:rsidRDefault="00116161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503" w:type="dxa"/>
            <w:vMerge/>
            <w:vAlign w:val="center"/>
          </w:tcPr>
          <w:p w:rsidR="00116161" w:rsidRPr="000B6932" w:rsidRDefault="00116161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094" w:type="dxa"/>
            <w:vAlign w:val="bottom"/>
          </w:tcPr>
          <w:p w:rsidR="00116161" w:rsidRPr="000B6932" w:rsidRDefault="00F15E82" w:rsidP="00B15907">
            <w:pPr>
              <w:tabs>
                <w:tab w:val="left" w:pos="1325"/>
              </w:tabs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 xml:space="preserve">Максимальная </w:t>
            </w:r>
            <w:r w:rsidR="004B7E60" w:rsidRPr="000B6932">
              <w:rPr>
                <w:sz w:val="26"/>
                <w:szCs w:val="26"/>
              </w:rPr>
              <w:t xml:space="preserve">потребляемая </w:t>
            </w:r>
            <w:r w:rsidRPr="000B6932">
              <w:rPr>
                <w:sz w:val="26"/>
                <w:szCs w:val="26"/>
              </w:rPr>
              <w:t>мощность</w:t>
            </w:r>
            <w:r w:rsidR="00116161" w:rsidRPr="000B6932">
              <w:rPr>
                <w:sz w:val="26"/>
                <w:szCs w:val="26"/>
              </w:rPr>
              <w:t xml:space="preserve">, </w:t>
            </w:r>
            <w:r w:rsidR="004B7E60" w:rsidRPr="000B6932">
              <w:rPr>
                <w:sz w:val="26"/>
                <w:szCs w:val="26"/>
              </w:rPr>
              <w:t>Вт</w:t>
            </w:r>
            <w:r w:rsidR="00B15907" w:rsidRPr="000B6932">
              <w:rPr>
                <w:sz w:val="26"/>
                <w:szCs w:val="26"/>
              </w:rPr>
              <w:t>, не более</w:t>
            </w:r>
            <w:r w:rsidR="00116161" w:rsidRPr="000B6932">
              <w:rPr>
                <w:sz w:val="26"/>
                <w:szCs w:val="26"/>
              </w:rPr>
              <w:t xml:space="preserve"> – </w:t>
            </w:r>
            <w:r w:rsidRPr="000B6932">
              <w:rPr>
                <w:sz w:val="26"/>
                <w:szCs w:val="26"/>
              </w:rPr>
              <w:t>1</w:t>
            </w:r>
            <w:r w:rsidR="00B15907" w:rsidRPr="000B6932">
              <w:rPr>
                <w:sz w:val="26"/>
                <w:szCs w:val="26"/>
              </w:rPr>
              <w:t>3</w:t>
            </w:r>
            <w:r w:rsidRPr="000B6932">
              <w:rPr>
                <w:sz w:val="26"/>
                <w:szCs w:val="26"/>
              </w:rPr>
              <w:t>00</w:t>
            </w:r>
          </w:p>
        </w:tc>
      </w:tr>
      <w:tr w:rsidR="00B15907" w:rsidRPr="000B6932" w:rsidTr="006D2D24">
        <w:tc>
          <w:tcPr>
            <w:tcW w:w="1264" w:type="dxa"/>
            <w:vMerge/>
            <w:vAlign w:val="center"/>
          </w:tcPr>
          <w:p w:rsidR="00B15907" w:rsidRPr="000B6932" w:rsidRDefault="00B15907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503" w:type="dxa"/>
            <w:vMerge/>
            <w:vAlign w:val="center"/>
          </w:tcPr>
          <w:p w:rsidR="00B15907" w:rsidRPr="000B6932" w:rsidRDefault="00B15907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094" w:type="dxa"/>
            <w:vAlign w:val="bottom"/>
          </w:tcPr>
          <w:p w:rsidR="00B15907" w:rsidRPr="000B6932" w:rsidRDefault="00B15907" w:rsidP="00B15907">
            <w:pPr>
              <w:tabs>
                <w:tab w:val="left" w:pos="1325"/>
              </w:tabs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Мощность всасывания, Вт, не менее – 300</w:t>
            </w:r>
          </w:p>
        </w:tc>
      </w:tr>
      <w:tr w:rsidR="005951C9" w:rsidRPr="000B6932" w:rsidTr="006D2D24">
        <w:tc>
          <w:tcPr>
            <w:tcW w:w="1264" w:type="dxa"/>
            <w:vMerge/>
            <w:vAlign w:val="center"/>
          </w:tcPr>
          <w:p w:rsidR="005951C9" w:rsidRPr="000B6932" w:rsidRDefault="005951C9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503" w:type="dxa"/>
            <w:vMerge/>
            <w:vAlign w:val="center"/>
          </w:tcPr>
          <w:p w:rsidR="005951C9" w:rsidRPr="000B6932" w:rsidRDefault="005951C9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094" w:type="dxa"/>
            <w:vAlign w:val="bottom"/>
          </w:tcPr>
          <w:p w:rsidR="005951C9" w:rsidRPr="000B6932" w:rsidRDefault="005951C9" w:rsidP="00B15907">
            <w:pPr>
              <w:tabs>
                <w:tab w:val="left" w:pos="1325"/>
              </w:tabs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Тип пылесборника – сменный мешок</w:t>
            </w:r>
          </w:p>
        </w:tc>
      </w:tr>
      <w:tr w:rsidR="00CA5F3A" w:rsidRPr="000B6932" w:rsidTr="006D2D24">
        <w:tc>
          <w:tcPr>
            <w:tcW w:w="1264" w:type="dxa"/>
            <w:vMerge/>
            <w:vAlign w:val="center"/>
          </w:tcPr>
          <w:p w:rsidR="00116161" w:rsidRPr="000B6932" w:rsidRDefault="00116161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503" w:type="dxa"/>
            <w:vMerge/>
            <w:vAlign w:val="center"/>
          </w:tcPr>
          <w:p w:rsidR="00116161" w:rsidRPr="000B6932" w:rsidRDefault="00116161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094" w:type="dxa"/>
            <w:tcBorders>
              <w:bottom w:val="single" w:sz="4" w:space="0" w:color="auto"/>
            </w:tcBorders>
            <w:vAlign w:val="bottom"/>
          </w:tcPr>
          <w:p w:rsidR="00116161" w:rsidRPr="000B6932" w:rsidRDefault="00534755" w:rsidP="00B15907">
            <w:pPr>
              <w:tabs>
                <w:tab w:val="left" w:pos="1325"/>
              </w:tabs>
              <w:ind w:firstLine="0"/>
              <w:jc w:val="center"/>
              <w:rPr>
                <w:color w:val="FF0000"/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 xml:space="preserve">Емкость </w:t>
            </w:r>
            <w:r w:rsidR="00B15907" w:rsidRPr="000B6932">
              <w:rPr>
                <w:sz w:val="26"/>
                <w:szCs w:val="26"/>
              </w:rPr>
              <w:t>пылесборника</w:t>
            </w:r>
            <w:r w:rsidR="00116161" w:rsidRPr="000B6932">
              <w:rPr>
                <w:sz w:val="26"/>
                <w:szCs w:val="26"/>
              </w:rPr>
              <w:t xml:space="preserve">, </w:t>
            </w:r>
            <w:r w:rsidRPr="000B6932">
              <w:rPr>
                <w:sz w:val="26"/>
                <w:szCs w:val="26"/>
              </w:rPr>
              <w:t>л</w:t>
            </w:r>
            <w:r w:rsidR="0016570A" w:rsidRPr="000B6932">
              <w:rPr>
                <w:sz w:val="26"/>
                <w:szCs w:val="26"/>
              </w:rPr>
              <w:t>, не менее</w:t>
            </w:r>
            <w:r w:rsidR="00116161" w:rsidRPr="000B6932">
              <w:rPr>
                <w:sz w:val="26"/>
                <w:szCs w:val="26"/>
              </w:rPr>
              <w:t xml:space="preserve"> – </w:t>
            </w:r>
            <w:r w:rsidR="0016570A" w:rsidRPr="000B6932">
              <w:rPr>
                <w:sz w:val="26"/>
                <w:szCs w:val="26"/>
              </w:rPr>
              <w:t>2</w:t>
            </w:r>
            <w:r w:rsidR="00B15907" w:rsidRPr="000B6932">
              <w:rPr>
                <w:sz w:val="26"/>
                <w:szCs w:val="26"/>
              </w:rPr>
              <w:t>,4</w:t>
            </w:r>
          </w:p>
        </w:tc>
      </w:tr>
      <w:tr w:rsidR="005951C9" w:rsidRPr="000B6932" w:rsidTr="006D2D24">
        <w:tc>
          <w:tcPr>
            <w:tcW w:w="1264" w:type="dxa"/>
            <w:vMerge/>
            <w:vAlign w:val="center"/>
          </w:tcPr>
          <w:p w:rsidR="005951C9" w:rsidRPr="000B6932" w:rsidRDefault="005951C9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503" w:type="dxa"/>
            <w:vMerge/>
            <w:vAlign w:val="center"/>
          </w:tcPr>
          <w:p w:rsidR="005951C9" w:rsidRPr="000B6932" w:rsidRDefault="005951C9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094" w:type="dxa"/>
            <w:tcBorders>
              <w:bottom w:val="single" w:sz="4" w:space="0" w:color="auto"/>
            </w:tcBorders>
            <w:vAlign w:val="bottom"/>
          </w:tcPr>
          <w:p w:rsidR="005951C9" w:rsidRPr="000B6932" w:rsidRDefault="005951C9" w:rsidP="00DF7A33">
            <w:pPr>
              <w:tabs>
                <w:tab w:val="left" w:pos="1325"/>
              </w:tabs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Опция – автоматическ</w:t>
            </w:r>
            <w:r w:rsidR="00DF7A33" w:rsidRPr="000B6932">
              <w:rPr>
                <w:sz w:val="26"/>
                <w:szCs w:val="26"/>
              </w:rPr>
              <w:t>ое</w:t>
            </w:r>
            <w:r w:rsidRPr="000B6932">
              <w:rPr>
                <w:sz w:val="26"/>
                <w:szCs w:val="26"/>
              </w:rPr>
              <w:t xml:space="preserve"> см</w:t>
            </w:r>
            <w:r w:rsidR="00DF7A33" w:rsidRPr="000B6932">
              <w:rPr>
                <w:sz w:val="26"/>
                <w:szCs w:val="26"/>
              </w:rPr>
              <w:t>атывание</w:t>
            </w:r>
            <w:r w:rsidRPr="000B6932">
              <w:rPr>
                <w:sz w:val="26"/>
                <w:szCs w:val="26"/>
              </w:rPr>
              <w:t xml:space="preserve"> сетевого шнура</w:t>
            </w:r>
          </w:p>
        </w:tc>
      </w:tr>
      <w:tr w:rsidR="00CA5F3A" w:rsidRPr="000B6932" w:rsidTr="006D2D24">
        <w:tc>
          <w:tcPr>
            <w:tcW w:w="1264" w:type="dxa"/>
            <w:vMerge/>
            <w:vAlign w:val="center"/>
          </w:tcPr>
          <w:p w:rsidR="00116161" w:rsidRPr="000B6932" w:rsidRDefault="00116161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503" w:type="dxa"/>
            <w:vMerge/>
            <w:vAlign w:val="center"/>
          </w:tcPr>
          <w:p w:rsidR="00116161" w:rsidRPr="000B6932" w:rsidRDefault="00116161" w:rsidP="00E543BD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6094" w:type="dxa"/>
            <w:vAlign w:val="bottom"/>
          </w:tcPr>
          <w:p w:rsidR="00116161" w:rsidRPr="000B6932" w:rsidRDefault="00DC4576" w:rsidP="0016570A">
            <w:pPr>
              <w:tabs>
                <w:tab w:val="left" w:pos="1325"/>
              </w:tabs>
              <w:ind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Комплектация:</w:t>
            </w:r>
          </w:p>
          <w:p w:rsidR="00DC4576" w:rsidRPr="000B6932" w:rsidRDefault="00DC4576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всасывающий шланг</w:t>
            </w:r>
            <w:r w:rsidR="00202307" w:rsidRPr="000B6932">
              <w:rPr>
                <w:sz w:val="26"/>
                <w:szCs w:val="26"/>
              </w:rPr>
              <w:t xml:space="preserve"> </w:t>
            </w:r>
            <w:r w:rsidRPr="000B6932">
              <w:rPr>
                <w:sz w:val="26"/>
                <w:szCs w:val="26"/>
              </w:rPr>
              <w:t>– 1 шт.;</w:t>
            </w:r>
          </w:p>
          <w:p w:rsidR="00DC4576" w:rsidRPr="000B6932" w:rsidRDefault="00CD5AAA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 xml:space="preserve">насадка для </w:t>
            </w:r>
            <w:r w:rsidR="00202307" w:rsidRPr="000B6932">
              <w:rPr>
                <w:sz w:val="26"/>
                <w:szCs w:val="26"/>
              </w:rPr>
              <w:t>пола/ковра</w:t>
            </w:r>
            <w:r w:rsidR="00DC4576" w:rsidRPr="000B6932">
              <w:rPr>
                <w:sz w:val="26"/>
                <w:szCs w:val="26"/>
              </w:rPr>
              <w:t xml:space="preserve"> – 1 шт.;</w:t>
            </w:r>
          </w:p>
          <w:p w:rsidR="00DC4576" w:rsidRPr="000B6932" w:rsidRDefault="00202307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насадка для мебели</w:t>
            </w:r>
            <w:r w:rsidR="00DF16CD" w:rsidRPr="000B6932">
              <w:rPr>
                <w:sz w:val="26"/>
                <w:szCs w:val="26"/>
              </w:rPr>
              <w:t xml:space="preserve"> – </w:t>
            </w:r>
            <w:r w:rsidR="00CD5AAA" w:rsidRPr="000B6932">
              <w:rPr>
                <w:sz w:val="26"/>
                <w:szCs w:val="26"/>
              </w:rPr>
              <w:t>1</w:t>
            </w:r>
            <w:r w:rsidR="00DF16CD" w:rsidRPr="000B6932">
              <w:rPr>
                <w:sz w:val="26"/>
                <w:szCs w:val="26"/>
              </w:rPr>
              <w:t xml:space="preserve"> шт.;</w:t>
            </w:r>
          </w:p>
          <w:p w:rsidR="00DF16CD" w:rsidRPr="000B6932" w:rsidRDefault="00CD5AAA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 xml:space="preserve">удлинительная </w:t>
            </w:r>
            <w:r w:rsidR="00202307" w:rsidRPr="000B6932">
              <w:rPr>
                <w:sz w:val="26"/>
                <w:szCs w:val="26"/>
              </w:rPr>
              <w:t>телескопическая</w:t>
            </w:r>
            <w:r w:rsidRPr="000B6932">
              <w:rPr>
                <w:sz w:val="26"/>
                <w:szCs w:val="26"/>
              </w:rPr>
              <w:t xml:space="preserve"> трубка</w:t>
            </w:r>
            <w:r w:rsidR="00202307" w:rsidRPr="000B6932">
              <w:rPr>
                <w:sz w:val="26"/>
                <w:szCs w:val="26"/>
              </w:rPr>
              <w:t xml:space="preserve"> </w:t>
            </w:r>
            <w:r w:rsidR="008A001C" w:rsidRPr="000B6932">
              <w:rPr>
                <w:sz w:val="26"/>
                <w:szCs w:val="26"/>
              </w:rPr>
              <w:t xml:space="preserve">– </w:t>
            </w:r>
            <w:r w:rsidR="00202307" w:rsidRPr="000B6932">
              <w:rPr>
                <w:sz w:val="26"/>
                <w:szCs w:val="26"/>
              </w:rPr>
              <w:t>1</w:t>
            </w:r>
            <w:r w:rsidR="008A001C" w:rsidRPr="000B6932">
              <w:rPr>
                <w:sz w:val="26"/>
                <w:szCs w:val="26"/>
              </w:rPr>
              <w:t xml:space="preserve"> шт.;</w:t>
            </w:r>
          </w:p>
          <w:p w:rsidR="008A001C" w:rsidRPr="000B6932" w:rsidRDefault="00496153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 xml:space="preserve">щелевая </w:t>
            </w:r>
            <w:r w:rsidR="008A001C" w:rsidRPr="000B6932">
              <w:rPr>
                <w:sz w:val="26"/>
                <w:szCs w:val="26"/>
              </w:rPr>
              <w:t>насадка</w:t>
            </w:r>
            <w:r w:rsidRPr="000B6932">
              <w:rPr>
                <w:sz w:val="26"/>
                <w:szCs w:val="26"/>
              </w:rPr>
              <w:t xml:space="preserve"> </w:t>
            </w:r>
            <w:r w:rsidR="008A001C" w:rsidRPr="000B6932">
              <w:rPr>
                <w:sz w:val="26"/>
                <w:szCs w:val="26"/>
              </w:rPr>
              <w:t>– 1 шт.;</w:t>
            </w:r>
          </w:p>
          <w:p w:rsidR="008A001C" w:rsidRPr="000B6932" w:rsidRDefault="00202307" w:rsidP="00CD5AAA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6"/>
                <w:szCs w:val="26"/>
              </w:rPr>
            </w:pPr>
            <w:r w:rsidRPr="000B6932">
              <w:rPr>
                <w:sz w:val="26"/>
                <w:szCs w:val="26"/>
              </w:rPr>
              <w:t>сменный мешок (пылесборник)</w:t>
            </w:r>
            <w:r w:rsidR="00CD5AAA" w:rsidRPr="000B6932">
              <w:rPr>
                <w:sz w:val="26"/>
                <w:szCs w:val="26"/>
              </w:rPr>
              <w:t xml:space="preserve"> – 1 шт. </w:t>
            </w:r>
          </w:p>
        </w:tc>
      </w:tr>
    </w:tbl>
    <w:p w:rsidR="00EA37F1" w:rsidRPr="000B6932" w:rsidRDefault="00EA37F1" w:rsidP="00AE5175">
      <w:pPr>
        <w:tabs>
          <w:tab w:val="left" w:pos="993"/>
        </w:tabs>
        <w:spacing w:line="276" w:lineRule="auto"/>
        <w:ind w:firstLine="0"/>
        <w:rPr>
          <w:b/>
          <w:bCs/>
          <w:color w:val="FF0000"/>
          <w:sz w:val="26"/>
          <w:szCs w:val="26"/>
        </w:rPr>
      </w:pPr>
    </w:p>
    <w:p w:rsidR="00612811" w:rsidRPr="000B6932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6932">
        <w:rPr>
          <w:b/>
          <w:bCs/>
          <w:sz w:val="26"/>
          <w:szCs w:val="26"/>
        </w:rPr>
        <w:t>Общие требования.</w:t>
      </w:r>
    </w:p>
    <w:p w:rsidR="00BF2908" w:rsidRPr="000B6932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0B6932" w:rsidRDefault="00612811" w:rsidP="00073219">
      <w:pPr>
        <w:pStyle w:val="ae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B6932">
        <w:rPr>
          <w:sz w:val="26"/>
          <w:szCs w:val="26"/>
        </w:rPr>
        <w:t xml:space="preserve"> К поставке допуска</w:t>
      </w:r>
      <w:r w:rsidR="00DD353B" w:rsidRPr="000B6932">
        <w:rPr>
          <w:sz w:val="26"/>
          <w:szCs w:val="26"/>
        </w:rPr>
        <w:t>е</w:t>
      </w:r>
      <w:r w:rsidRPr="000B6932">
        <w:rPr>
          <w:sz w:val="26"/>
          <w:szCs w:val="26"/>
        </w:rPr>
        <w:t xml:space="preserve">тся </w:t>
      </w:r>
      <w:r w:rsidR="00DD353B" w:rsidRPr="000B6932">
        <w:rPr>
          <w:sz w:val="26"/>
          <w:szCs w:val="26"/>
        </w:rPr>
        <w:t>продукция</w:t>
      </w:r>
      <w:r w:rsidRPr="000B6932">
        <w:rPr>
          <w:sz w:val="26"/>
          <w:szCs w:val="26"/>
        </w:rPr>
        <w:t>, отвечающ</w:t>
      </w:r>
      <w:r w:rsidR="00DD353B" w:rsidRPr="000B6932">
        <w:rPr>
          <w:sz w:val="26"/>
          <w:szCs w:val="26"/>
        </w:rPr>
        <w:t>ая</w:t>
      </w:r>
      <w:r w:rsidRPr="000B6932">
        <w:rPr>
          <w:sz w:val="26"/>
          <w:szCs w:val="26"/>
        </w:rPr>
        <w:t xml:space="preserve"> следующим требованиям:</w:t>
      </w:r>
    </w:p>
    <w:p w:rsidR="000E5CC8" w:rsidRPr="000B6932" w:rsidRDefault="004C32B3" w:rsidP="000E5CC8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6"/>
          <w:szCs w:val="26"/>
        </w:rPr>
      </w:pPr>
      <w:r w:rsidRPr="000B6932">
        <w:rPr>
          <w:sz w:val="26"/>
          <w:szCs w:val="26"/>
        </w:rPr>
        <w:t xml:space="preserve">           </w:t>
      </w:r>
      <w:r w:rsidR="000E5CC8" w:rsidRPr="000B6932">
        <w:rPr>
          <w:sz w:val="26"/>
          <w:szCs w:val="26"/>
        </w:rPr>
        <w:t>-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0E5CC8" w:rsidRPr="000B6932" w:rsidRDefault="000E5CC8" w:rsidP="000E5CC8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0B6932">
        <w:rPr>
          <w:sz w:val="26"/>
          <w:szCs w:val="26"/>
        </w:rPr>
        <w:t xml:space="preserve">- </w:t>
      </w:r>
      <w:r w:rsidR="00DB552C" w:rsidRPr="000B6932">
        <w:rPr>
          <w:sz w:val="26"/>
          <w:szCs w:val="26"/>
        </w:rPr>
        <w:t>для импортных материалов, а так</w:t>
      </w:r>
      <w:r w:rsidRPr="000B6932">
        <w:rPr>
          <w:sz w:val="26"/>
          <w:szCs w:val="26"/>
        </w:rPr>
        <w:t xml:space="preserve">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2351FB" w:rsidRPr="000B6932" w:rsidRDefault="00337BD0" w:rsidP="00BF2908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B6932">
        <w:rPr>
          <w:sz w:val="26"/>
          <w:szCs w:val="26"/>
        </w:rPr>
        <w:t xml:space="preserve">Участник закупочных процедур на право заключения договора на поставку </w:t>
      </w:r>
      <w:r w:rsidR="009F0127" w:rsidRPr="000B6932">
        <w:rPr>
          <w:sz w:val="26"/>
          <w:szCs w:val="26"/>
        </w:rPr>
        <w:t>бытовой техники</w:t>
      </w:r>
      <w:r w:rsidRPr="000B6932">
        <w:rPr>
          <w:sz w:val="26"/>
          <w:szCs w:val="26"/>
        </w:rPr>
        <w:t xml:space="preserve"> для нужд </w:t>
      </w:r>
      <w:r w:rsidR="008E2DDE" w:rsidRPr="000B6932">
        <w:rPr>
          <w:sz w:val="26"/>
          <w:szCs w:val="26"/>
        </w:rPr>
        <w:t>ПАО</w:t>
      </w:r>
      <w:r w:rsidRPr="000B6932">
        <w:rPr>
          <w:sz w:val="26"/>
          <w:szCs w:val="26"/>
        </w:rPr>
        <w:t xml:space="preserve"> «</w:t>
      </w:r>
      <w:r w:rsidR="00B50B45" w:rsidRPr="000B6932">
        <w:rPr>
          <w:sz w:val="26"/>
          <w:szCs w:val="26"/>
        </w:rPr>
        <w:t>Россети Центр</w:t>
      </w:r>
      <w:r w:rsidRPr="000B6932">
        <w:rPr>
          <w:sz w:val="26"/>
          <w:szCs w:val="26"/>
        </w:rPr>
        <w:t>» обязан предоставить в составе своего предложения документацию (технические условия, руководство по эксплуатации и т.</w:t>
      </w:r>
      <w:r w:rsidR="000D1236" w:rsidRPr="000B6932">
        <w:rPr>
          <w:sz w:val="26"/>
          <w:szCs w:val="26"/>
        </w:rPr>
        <w:t>п.) на конкретный вид продукции</w:t>
      </w:r>
      <w:r w:rsidRPr="000B6932">
        <w:rPr>
          <w:sz w:val="26"/>
          <w:szCs w:val="26"/>
        </w:rPr>
        <w:t>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F2908" w:rsidRPr="000B6932" w:rsidRDefault="000D7478" w:rsidP="00BF2908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B6932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8E6935" w:rsidRPr="000B6932">
        <w:rPr>
          <w:sz w:val="26"/>
          <w:szCs w:val="26"/>
        </w:rPr>
        <w:t>бытовой техники</w:t>
      </w:r>
      <w:r w:rsidRPr="000B6932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</w:t>
      </w:r>
      <w:r w:rsidRPr="000B6932">
        <w:rPr>
          <w:sz w:val="26"/>
          <w:szCs w:val="26"/>
        </w:rPr>
        <w:lastRenderedPageBreak/>
        <w:t>15150-69. Порядок отгрузки, специальные требования к таре и упаковке должны быть определены в договоре на поставку оборудования.</w:t>
      </w:r>
    </w:p>
    <w:p w:rsidR="003C1A02" w:rsidRPr="000B6932" w:rsidRDefault="003C1A02" w:rsidP="00BF2908">
      <w:pPr>
        <w:ind w:firstLine="708"/>
        <w:rPr>
          <w:color w:val="FF0000"/>
          <w:sz w:val="26"/>
          <w:szCs w:val="26"/>
        </w:rPr>
      </w:pPr>
      <w:r w:rsidRPr="000B6932">
        <w:rPr>
          <w:sz w:val="26"/>
          <w:szCs w:val="26"/>
        </w:rPr>
        <w:t xml:space="preserve">Способ укладки и транспортировки </w:t>
      </w:r>
      <w:r w:rsidR="00E40D86" w:rsidRPr="000B6932">
        <w:rPr>
          <w:sz w:val="26"/>
          <w:szCs w:val="26"/>
        </w:rPr>
        <w:t>данной продукции</w:t>
      </w:r>
      <w:r w:rsidRPr="000B6932">
        <w:rPr>
          <w:sz w:val="26"/>
          <w:szCs w:val="26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E4D2F" w:rsidRPr="000B6932" w:rsidRDefault="00EE4D2F" w:rsidP="00A15C45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FF0000"/>
          <w:sz w:val="26"/>
          <w:szCs w:val="26"/>
        </w:rPr>
      </w:pPr>
    </w:p>
    <w:p w:rsidR="00612811" w:rsidRPr="000B6932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6932">
        <w:rPr>
          <w:b/>
          <w:bCs/>
          <w:sz w:val="26"/>
          <w:szCs w:val="26"/>
        </w:rPr>
        <w:t>Гарантийные обязательства.</w:t>
      </w:r>
    </w:p>
    <w:p w:rsidR="00F05FC2" w:rsidRPr="000B6932" w:rsidRDefault="00B033C0" w:rsidP="00B033C0">
      <w:pPr>
        <w:tabs>
          <w:tab w:val="left" w:pos="1560"/>
        </w:tabs>
        <w:spacing w:line="276" w:lineRule="auto"/>
        <w:ind w:firstLine="709"/>
        <w:rPr>
          <w:sz w:val="26"/>
          <w:szCs w:val="26"/>
        </w:rPr>
      </w:pPr>
      <w:r w:rsidRPr="000B6932">
        <w:rPr>
          <w:sz w:val="26"/>
          <w:szCs w:val="26"/>
        </w:rPr>
        <w:t xml:space="preserve">Гарантия на поставляемую продукцию должна распространяться не менее чем на </w:t>
      </w:r>
      <w:r w:rsidR="00671010" w:rsidRPr="000B6932">
        <w:rPr>
          <w:sz w:val="26"/>
          <w:szCs w:val="26"/>
        </w:rPr>
        <w:t>12</w:t>
      </w:r>
      <w:r w:rsidRPr="000B6932">
        <w:rPr>
          <w:sz w:val="26"/>
          <w:szCs w:val="26"/>
        </w:rPr>
        <w:t xml:space="preserve"> месяцев.</w:t>
      </w:r>
      <w:r w:rsidR="00612811" w:rsidRPr="000B6932">
        <w:rPr>
          <w:sz w:val="26"/>
          <w:szCs w:val="26"/>
        </w:rPr>
        <w:t xml:space="preserve"> П</w:t>
      </w:r>
      <w:r w:rsidR="00A15C45" w:rsidRPr="000B6932">
        <w:rPr>
          <w:sz w:val="26"/>
          <w:szCs w:val="26"/>
        </w:rPr>
        <w:t>оставщик должен за свой счет и</w:t>
      </w:r>
      <w:r w:rsidR="00612811" w:rsidRPr="000B6932">
        <w:rPr>
          <w:sz w:val="26"/>
          <w:szCs w:val="26"/>
        </w:rPr>
        <w:t xml:space="preserve"> </w:t>
      </w:r>
      <w:r w:rsidR="00A15C45" w:rsidRPr="000B6932">
        <w:rPr>
          <w:sz w:val="26"/>
          <w:szCs w:val="26"/>
        </w:rPr>
        <w:t xml:space="preserve">в </w:t>
      </w:r>
      <w:r w:rsidR="00612811" w:rsidRPr="000B6932">
        <w:rPr>
          <w:sz w:val="26"/>
          <w:szCs w:val="26"/>
        </w:rPr>
        <w:t xml:space="preserve">сроки, согласованные с </w:t>
      </w:r>
      <w:r w:rsidR="00F83DF6" w:rsidRPr="000B6932">
        <w:rPr>
          <w:sz w:val="26"/>
          <w:szCs w:val="26"/>
        </w:rPr>
        <w:t>Покупателем</w:t>
      </w:r>
      <w:r w:rsidR="00310587" w:rsidRPr="000B6932">
        <w:rPr>
          <w:sz w:val="26"/>
          <w:szCs w:val="26"/>
        </w:rPr>
        <w:t>, устранять любые дефекты</w:t>
      </w:r>
      <w:r w:rsidR="00612811" w:rsidRPr="000B6932">
        <w:rPr>
          <w:sz w:val="26"/>
          <w:szCs w:val="26"/>
        </w:rPr>
        <w:t xml:space="preserve">, выявленные в период гарантийного срока. </w:t>
      </w:r>
    </w:p>
    <w:p w:rsidR="00F05FC2" w:rsidRPr="000B6932" w:rsidRDefault="00F05FC2" w:rsidP="00F05FC2">
      <w:pPr>
        <w:tabs>
          <w:tab w:val="left" w:pos="1560"/>
        </w:tabs>
        <w:spacing w:line="276" w:lineRule="auto"/>
        <w:ind w:firstLine="0"/>
        <w:rPr>
          <w:color w:val="FF0000"/>
          <w:sz w:val="26"/>
          <w:szCs w:val="26"/>
        </w:rPr>
      </w:pPr>
    </w:p>
    <w:p w:rsidR="00612811" w:rsidRPr="000B6932" w:rsidRDefault="005A4F80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6932">
        <w:rPr>
          <w:b/>
          <w:bCs/>
          <w:sz w:val="26"/>
          <w:szCs w:val="26"/>
        </w:rPr>
        <w:t>С</w:t>
      </w:r>
      <w:r w:rsidR="00612811" w:rsidRPr="000B6932">
        <w:rPr>
          <w:b/>
          <w:bCs/>
          <w:sz w:val="26"/>
          <w:szCs w:val="26"/>
        </w:rPr>
        <w:t xml:space="preserve">остав </w:t>
      </w:r>
      <w:r w:rsidR="00EF0ECF" w:rsidRPr="000B6932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0B6932">
        <w:rPr>
          <w:b/>
          <w:bCs/>
          <w:sz w:val="26"/>
          <w:szCs w:val="26"/>
        </w:rPr>
        <w:t>документации.</w:t>
      </w:r>
    </w:p>
    <w:p w:rsidR="003B085B" w:rsidRPr="000B6932" w:rsidRDefault="00F05FC2" w:rsidP="00BF2908">
      <w:pPr>
        <w:ind w:firstLine="709"/>
        <w:rPr>
          <w:sz w:val="26"/>
          <w:szCs w:val="26"/>
        </w:rPr>
      </w:pPr>
      <w:bookmarkStart w:id="1" w:name="_GoBack"/>
      <w:bookmarkEnd w:id="1"/>
      <w:r w:rsidRPr="000B6932">
        <w:rPr>
          <w:sz w:val="26"/>
          <w:szCs w:val="26"/>
        </w:rPr>
        <w:t>Поставщик должен предоставить полный комплект технической и эксплуатационной документации на русском языке, по обеспечению правильной и безопасной эксплуатации.</w:t>
      </w:r>
    </w:p>
    <w:p w:rsidR="00F05FC2" w:rsidRPr="000B6932" w:rsidRDefault="00F05FC2" w:rsidP="003B085B">
      <w:pPr>
        <w:rPr>
          <w:sz w:val="26"/>
          <w:szCs w:val="26"/>
        </w:rPr>
      </w:pPr>
    </w:p>
    <w:p w:rsidR="00612811" w:rsidRPr="000B6932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6932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0B6932">
        <w:rPr>
          <w:b/>
          <w:bCs/>
          <w:sz w:val="26"/>
          <w:szCs w:val="26"/>
        </w:rPr>
        <w:t>продукции</w:t>
      </w:r>
      <w:r w:rsidRPr="000B6932">
        <w:rPr>
          <w:b/>
          <w:bCs/>
          <w:sz w:val="26"/>
          <w:szCs w:val="26"/>
        </w:rPr>
        <w:t>.</w:t>
      </w:r>
    </w:p>
    <w:p w:rsidR="007D2939" w:rsidRPr="000B6932" w:rsidRDefault="007D2939" w:rsidP="007D293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4F4E9E" w:rsidRPr="000B6932" w:rsidRDefault="00531D00" w:rsidP="005E5094">
      <w:pPr>
        <w:spacing w:line="276" w:lineRule="auto"/>
        <w:ind w:firstLine="708"/>
        <w:rPr>
          <w:sz w:val="26"/>
          <w:szCs w:val="26"/>
        </w:rPr>
      </w:pPr>
      <w:r w:rsidRPr="000B6932">
        <w:rPr>
          <w:sz w:val="26"/>
          <w:szCs w:val="26"/>
        </w:rPr>
        <w:t>Поставка</w:t>
      </w:r>
      <w:r w:rsidR="00750C06" w:rsidRPr="000B6932">
        <w:rPr>
          <w:sz w:val="26"/>
          <w:szCs w:val="26"/>
        </w:rPr>
        <w:t xml:space="preserve"> продукции</w:t>
      </w:r>
      <w:r w:rsidRPr="000B6932">
        <w:rPr>
          <w:sz w:val="26"/>
          <w:szCs w:val="26"/>
        </w:rPr>
        <w:t>, входящ</w:t>
      </w:r>
      <w:r w:rsidR="00054CC8" w:rsidRPr="000B6932">
        <w:rPr>
          <w:sz w:val="26"/>
          <w:szCs w:val="26"/>
        </w:rPr>
        <w:t>его</w:t>
      </w:r>
      <w:r w:rsidRPr="000B6932">
        <w:rPr>
          <w:sz w:val="26"/>
          <w:szCs w:val="26"/>
        </w:rPr>
        <w:t xml:space="preserve"> в предмет Договора, должна быть выполнена </w:t>
      </w:r>
      <w:r w:rsidR="00B4434E" w:rsidRPr="000B6932">
        <w:rPr>
          <w:sz w:val="26"/>
          <w:szCs w:val="26"/>
        </w:rPr>
        <w:t>с момента подписания договора до 30.11.202</w:t>
      </w:r>
      <w:r w:rsidR="00B50B45" w:rsidRPr="000B6932">
        <w:rPr>
          <w:sz w:val="26"/>
          <w:szCs w:val="26"/>
        </w:rPr>
        <w:t>2</w:t>
      </w:r>
      <w:r w:rsidR="00B4434E" w:rsidRPr="000B6932">
        <w:rPr>
          <w:sz w:val="26"/>
          <w:szCs w:val="26"/>
        </w:rPr>
        <w:t xml:space="preserve"> по отдельным заявкам Заказчика. Срок выполнения одной заявки в течение 1</w:t>
      </w:r>
      <w:r w:rsidR="00B50B45" w:rsidRPr="000B6932">
        <w:rPr>
          <w:sz w:val="26"/>
          <w:szCs w:val="26"/>
        </w:rPr>
        <w:t>0</w:t>
      </w:r>
      <w:r w:rsidR="00B4434E" w:rsidRPr="000B6932">
        <w:rPr>
          <w:sz w:val="26"/>
          <w:szCs w:val="26"/>
        </w:rPr>
        <w:t xml:space="preserve"> календарных дней.</w:t>
      </w:r>
      <w:r w:rsidRPr="000B6932">
        <w:rPr>
          <w:sz w:val="26"/>
          <w:szCs w:val="26"/>
        </w:rPr>
        <w:t xml:space="preserve"> </w:t>
      </w:r>
      <w:r w:rsidR="00783932" w:rsidRPr="000B6932">
        <w:rPr>
          <w:sz w:val="26"/>
          <w:szCs w:val="26"/>
        </w:rPr>
        <w:t>Изменение сроков поставки</w:t>
      </w:r>
      <w:r w:rsidR="00612811" w:rsidRPr="000B6932">
        <w:rPr>
          <w:sz w:val="26"/>
          <w:szCs w:val="26"/>
        </w:rPr>
        <w:t xml:space="preserve"> возможно по решению ЦКК </w:t>
      </w:r>
      <w:r w:rsidR="008E2DDE" w:rsidRPr="000B6932">
        <w:rPr>
          <w:sz w:val="26"/>
          <w:szCs w:val="26"/>
        </w:rPr>
        <w:t>ПАО</w:t>
      </w:r>
      <w:r w:rsidR="00612811" w:rsidRPr="000B6932">
        <w:rPr>
          <w:sz w:val="26"/>
          <w:szCs w:val="26"/>
        </w:rPr>
        <w:t xml:space="preserve"> «</w:t>
      </w:r>
      <w:r w:rsidR="00B50B45" w:rsidRPr="000B6932">
        <w:rPr>
          <w:sz w:val="26"/>
          <w:szCs w:val="26"/>
        </w:rPr>
        <w:t>Россети Центр</w:t>
      </w:r>
      <w:r w:rsidR="00612811" w:rsidRPr="000B6932">
        <w:rPr>
          <w:sz w:val="26"/>
          <w:szCs w:val="26"/>
        </w:rPr>
        <w:t xml:space="preserve">». </w:t>
      </w:r>
      <w:r w:rsidR="00711484" w:rsidRPr="000B6932">
        <w:rPr>
          <w:sz w:val="26"/>
          <w:szCs w:val="26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852D2" w:rsidRPr="000B6932" w:rsidRDefault="005852D2" w:rsidP="00AE5175">
      <w:pPr>
        <w:spacing w:line="276" w:lineRule="auto"/>
        <w:ind w:firstLine="0"/>
        <w:rPr>
          <w:sz w:val="26"/>
          <w:szCs w:val="26"/>
        </w:rPr>
      </w:pPr>
    </w:p>
    <w:p w:rsidR="00612811" w:rsidRPr="000B6932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6932">
        <w:rPr>
          <w:b/>
          <w:bCs/>
          <w:sz w:val="26"/>
          <w:szCs w:val="26"/>
        </w:rPr>
        <w:t xml:space="preserve"> Требования к Поставщику.</w:t>
      </w:r>
    </w:p>
    <w:p w:rsidR="007D2939" w:rsidRPr="000B6932" w:rsidRDefault="007D2939" w:rsidP="007D293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0B6932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6"/>
          <w:szCs w:val="26"/>
        </w:rPr>
      </w:pPr>
      <w:r w:rsidRPr="000B6932">
        <w:rPr>
          <w:sz w:val="26"/>
          <w:szCs w:val="26"/>
        </w:rPr>
        <w:t>Наличие документов, подтверждающих возможность осуществления поставок (в соответствии с требованиями конкурсной документа</w:t>
      </w:r>
      <w:r w:rsidR="0047759E" w:rsidRPr="000B6932">
        <w:rPr>
          <w:sz w:val="26"/>
          <w:szCs w:val="26"/>
        </w:rPr>
        <w:t>ции).</w:t>
      </w:r>
    </w:p>
    <w:p w:rsidR="009011C0" w:rsidRPr="000B6932" w:rsidRDefault="00F05FC2" w:rsidP="00F70EC8">
      <w:pPr>
        <w:ind w:firstLine="709"/>
        <w:rPr>
          <w:sz w:val="26"/>
          <w:szCs w:val="26"/>
        </w:rPr>
      </w:pPr>
      <w:r w:rsidRPr="000B6932">
        <w:rPr>
          <w:sz w:val="26"/>
          <w:szCs w:val="26"/>
        </w:rPr>
        <w:t>В случае альтернативного предложения о поставляемой продукции, Поставщик согласовывает с Заказчиком возможность замены продукции, на аналогичное без изменения стоимости, поставляемой   продукции и ухудшения его характеристик.</w:t>
      </w:r>
    </w:p>
    <w:p w:rsidR="00BF2908" w:rsidRPr="000B6932" w:rsidRDefault="00BF2908" w:rsidP="000D2578">
      <w:pPr>
        <w:ind w:firstLine="0"/>
        <w:rPr>
          <w:sz w:val="26"/>
          <w:szCs w:val="26"/>
        </w:rPr>
      </w:pPr>
    </w:p>
    <w:p w:rsidR="00612811" w:rsidRPr="000B6932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0B6932">
        <w:rPr>
          <w:b/>
          <w:bCs/>
          <w:sz w:val="26"/>
          <w:szCs w:val="26"/>
        </w:rPr>
        <w:t xml:space="preserve">Правила приемки </w:t>
      </w:r>
      <w:r w:rsidR="000D4FD2" w:rsidRPr="000B6932">
        <w:rPr>
          <w:b/>
          <w:bCs/>
          <w:sz w:val="26"/>
          <w:szCs w:val="26"/>
        </w:rPr>
        <w:t>продукции</w:t>
      </w:r>
      <w:r w:rsidRPr="000B6932">
        <w:rPr>
          <w:b/>
          <w:bCs/>
          <w:sz w:val="26"/>
          <w:szCs w:val="26"/>
        </w:rPr>
        <w:t>.</w:t>
      </w:r>
    </w:p>
    <w:p w:rsidR="007D2939" w:rsidRPr="000B6932" w:rsidRDefault="007D2939" w:rsidP="007D2939">
      <w:pPr>
        <w:pStyle w:val="ae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:rsidR="003803DB" w:rsidRPr="000B6932" w:rsidRDefault="00F05FC2" w:rsidP="003803DB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0B6932">
        <w:rPr>
          <w:sz w:val="26"/>
          <w:szCs w:val="26"/>
        </w:rPr>
        <w:t>Вся поставляемая продукция</w:t>
      </w:r>
      <w:r w:rsidR="003803DB" w:rsidRPr="000B6932">
        <w:rPr>
          <w:sz w:val="26"/>
          <w:szCs w:val="26"/>
        </w:rPr>
        <w:t xml:space="preserve"> должна пройти входной контроль, осуществляемый представителями филиала </w:t>
      </w:r>
      <w:r w:rsidR="008E2DDE" w:rsidRPr="000B6932">
        <w:rPr>
          <w:sz w:val="26"/>
          <w:szCs w:val="26"/>
        </w:rPr>
        <w:t>ПАО</w:t>
      </w:r>
      <w:r w:rsidR="003803DB" w:rsidRPr="000B6932">
        <w:rPr>
          <w:sz w:val="26"/>
          <w:szCs w:val="26"/>
        </w:rPr>
        <w:t xml:space="preserve"> «</w:t>
      </w:r>
      <w:r w:rsidR="00B50B45" w:rsidRPr="000B6932">
        <w:rPr>
          <w:sz w:val="26"/>
          <w:szCs w:val="26"/>
        </w:rPr>
        <w:t>Россети Центр</w:t>
      </w:r>
      <w:r w:rsidR="003803DB" w:rsidRPr="000B6932">
        <w:rPr>
          <w:sz w:val="26"/>
          <w:szCs w:val="26"/>
        </w:rPr>
        <w:t>» - «Белгородэнерго» и ответственными представителями Поставщика при получении их на склад.</w:t>
      </w:r>
    </w:p>
    <w:p w:rsidR="003803DB" w:rsidRPr="000B6932" w:rsidRDefault="003803DB" w:rsidP="00F70EC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0B6932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46ACF" w:rsidRPr="000B6932" w:rsidRDefault="00146ACF" w:rsidP="007D2939">
      <w:pPr>
        <w:tabs>
          <w:tab w:val="left" w:pos="0"/>
          <w:tab w:val="left" w:pos="1134"/>
        </w:tabs>
        <w:spacing w:line="276" w:lineRule="auto"/>
        <w:ind w:firstLine="0"/>
        <w:rPr>
          <w:color w:val="FF0000"/>
          <w:sz w:val="26"/>
          <w:szCs w:val="26"/>
        </w:rPr>
      </w:pPr>
    </w:p>
    <w:p w:rsidR="000B6932" w:rsidRPr="00895CF5" w:rsidRDefault="000B6932" w:rsidP="000B6932">
      <w:pPr>
        <w:tabs>
          <w:tab w:val="left" w:pos="8205"/>
        </w:tabs>
        <w:ind w:firstLine="0"/>
        <w:rPr>
          <w:color w:val="00B0F0"/>
          <w:sz w:val="26"/>
          <w:szCs w:val="26"/>
        </w:rPr>
      </w:pPr>
      <w:r>
        <w:rPr>
          <w:b/>
          <w:sz w:val="26"/>
          <w:szCs w:val="26"/>
        </w:rPr>
        <w:t xml:space="preserve">Начальник службы диагностики </w:t>
      </w:r>
      <w:r>
        <w:rPr>
          <w:b/>
          <w:sz w:val="26"/>
          <w:szCs w:val="26"/>
        </w:rPr>
        <w:tab/>
        <w:t>С.Н. Долотов</w:t>
      </w:r>
    </w:p>
    <w:p w:rsidR="00E50E1A" w:rsidRPr="000B6932" w:rsidRDefault="00E50E1A" w:rsidP="00E46A68">
      <w:pPr>
        <w:tabs>
          <w:tab w:val="left" w:pos="0"/>
          <w:tab w:val="left" w:pos="1134"/>
        </w:tabs>
        <w:spacing w:line="276" w:lineRule="auto"/>
        <w:ind w:firstLine="0"/>
        <w:rPr>
          <w:color w:val="FF0000"/>
          <w:sz w:val="26"/>
          <w:szCs w:val="26"/>
        </w:rPr>
      </w:pPr>
    </w:p>
    <w:p w:rsidR="008E2DDE" w:rsidRPr="000B6932" w:rsidRDefault="008E2DDE" w:rsidP="00743949">
      <w:pPr>
        <w:tabs>
          <w:tab w:val="left" w:pos="8080"/>
        </w:tabs>
        <w:ind w:firstLine="0"/>
        <w:jc w:val="center"/>
        <w:rPr>
          <w:sz w:val="26"/>
          <w:szCs w:val="26"/>
        </w:rPr>
      </w:pPr>
    </w:p>
    <w:sectPr w:rsidR="008E2DDE" w:rsidRPr="000B6932" w:rsidSect="00575E94">
      <w:headerReference w:type="even" r:id="rId8"/>
      <w:footerReference w:type="default" r:id="rId9"/>
      <w:footerReference w:type="first" r:id="rId10"/>
      <w:pgSz w:w="12240" w:h="15840" w:code="1"/>
      <w:pgMar w:top="709" w:right="900" w:bottom="425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08E" w:rsidRDefault="00D8508E">
      <w:r>
        <w:separator/>
      </w:r>
    </w:p>
  </w:endnote>
  <w:endnote w:type="continuationSeparator" w:id="0">
    <w:p w:rsidR="00D8508E" w:rsidRDefault="00D85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61972"/>
      <w:docPartObj>
        <w:docPartGallery w:val="Page Numbers (Bottom of Page)"/>
        <w:docPartUnique/>
      </w:docPartObj>
    </w:sdtPr>
    <w:sdtEndPr/>
    <w:sdtContent>
      <w:p w:rsidR="00E2738B" w:rsidRDefault="00E2738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1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738B" w:rsidRDefault="00E2738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9289"/>
      <w:docPartObj>
        <w:docPartGallery w:val="Page Numbers (Bottom of Page)"/>
        <w:docPartUnique/>
      </w:docPartObj>
    </w:sdtPr>
    <w:sdtEndPr/>
    <w:sdtContent>
      <w:p w:rsidR="00E2738B" w:rsidRDefault="00E2738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738B" w:rsidRDefault="00E2738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08E" w:rsidRDefault="00D8508E">
      <w:r>
        <w:separator/>
      </w:r>
    </w:p>
  </w:footnote>
  <w:footnote w:type="continuationSeparator" w:id="0">
    <w:p w:rsidR="00D8508E" w:rsidRDefault="00D85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38B" w:rsidRDefault="00E273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2738B" w:rsidRDefault="00E2738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2370456"/>
    <w:multiLevelType w:val="hybridMultilevel"/>
    <w:tmpl w:val="39409FA2"/>
    <w:lvl w:ilvl="0" w:tplc="BF9C43B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DA8477F8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642879"/>
    <w:multiLevelType w:val="hybridMultilevel"/>
    <w:tmpl w:val="8520A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AC03D6A"/>
    <w:multiLevelType w:val="hybridMultilevel"/>
    <w:tmpl w:val="D27EA7CA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CF1098"/>
    <w:multiLevelType w:val="hybridMultilevel"/>
    <w:tmpl w:val="A9E4FAAE"/>
    <w:lvl w:ilvl="0" w:tplc="AF2C9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BDF"/>
    <w:rsid w:val="0000261E"/>
    <w:rsid w:val="00003019"/>
    <w:rsid w:val="00003663"/>
    <w:rsid w:val="0000369B"/>
    <w:rsid w:val="00004529"/>
    <w:rsid w:val="00004DA3"/>
    <w:rsid w:val="0000513E"/>
    <w:rsid w:val="00005360"/>
    <w:rsid w:val="000069D6"/>
    <w:rsid w:val="00010695"/>
    <w:rsid w:val="00012FEE"/>
    <w:rsid w:val="000141BE"/>
    <w:rsid w:val="00014AC5"/>
    <w:rsid w:val="00014DE9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1D3C"/>
    <w:rsid w:val="00032681"/>
    <w:rsid w:val="0003632B"/>
    <w:rsid w:val="00036612"/>
    <w:rsid w:val="00037B55"/>
    <w:rsid w:val="00042AAD"/>
    <w:rsid w:val="00042ABF"/>
    <w:rsid w:val="00044383"/>
    <w:rsid w:val="0004514A"/>
    <w:rsid w:val="00046DC2"/>
    <w:rsid w:val="00046E6D"/>
    <w:rsid w:val="0004703E"/>
    <w:rsid w:val="00047E1E"/>
    <w:rsid w:val="00050448"/>
    <w:rsid w:val="00051535"/>
    <w:rsid w:val="000520FC"/>
    <w:rsid w:val="000544E5"/>
    <w:rsid w:val="00054CC8"/>
    <w:rsid w:val="00055B24"/>
    <w:rsid w:val="00057FBD"/>
    <w:rsid w:val="000630F6"/>
    <w:rsid w:val="00064651"/>
    <w:rsid w:val="00064DFF"/>
    <w:rsid w:val="000717BB"/>
    <w:rsid w:val="00071958"/>
    <w:rsid w:val="00071959"/>
    <w:rsid w:val="00071F50"/>
    <w:rsid w:val="00072331"/>
    <w:rsid w:val="00073219"/>
    <w:rsid w:val="00074049"/>
    <w:rsid w:val="00077E81"/>
    <w:rsid w:val="00080877"/>
    <w:rsid w:val="000808BE"/>
    <w:rsid w:val="00080D18"/>
    <w:rsid w:val="00084788"/>
    <w:rsid w:val="00084847"/>
    <w:rsid w:val="000858AE"/>
    <w:rsid w:val="000858CD"/>
    <w:rsid w:val="00085DAC"/>
    <w:rsid w:val="00092B98"/>
    <w:rsid w:val="00094AC3"/>
    <w:rsid w:val="00095669"/>
    <w:rsid w:val="000961A3"/>
    <w:rsid w:val="000A0337"/>
    <w:rsid w:val="000A0393"/>
    <w:rsid w:val="000A3F7C"/>
    <w:rsid w:val="000A4D5C"/>
    <w:rsid w:val="000A6598"/>
    <w:rsid w:val="000A675C"/>
    <w:rsid w:val="000B068C"/>
    <w:rsid w:val="000B3C29"/>
    <w:rsid w:val="000B5AA5"/>
    <w:rsid w:val="000B5D7C"/>
    <w:rsid w:val="000B6932"/>
    <w:rsid w:val="000B7290"/>
    <w:rsid w:val="000B7329"/>
    <w:rsid w:val="000B7484"/>
    <w:rsid w:val="000C0468"/>
    <w:rsid w:val="000C10DD"/>
    <w:rsid w:val="000C2897"/>
    <w:rsid w:val="000C41EF"/>
    <w:rsid w:val="000C69C2"/>
    <w:rsid w:val="000C6D57"/>
    <w:rsid w:val="000C6FE0"/>
    <w:rsid w:val="000D0F91"/>
    <w:rsid w:val="000D1236"/>
    <w:rsid w:val="000D162D"/>
    <w:rsid w:val="000D2578"/>
    <w:rsid w:val="000D3775"/>
    <w:rsid w:val="000D39DD"/>
    <w:rsid w:val="000D4FD2"/>
    <w:rsid w:val="000D57BD"/>
    <w:rsid w:val="000D639C"/>
    <w:rsid w:val="000D6AFF"/>
    <w:rsid w:val="000D6C67"/>
    <w:rsid w:val="000D6F7D"/>
    <w:rsid w:val="000D7478"/>
    <w:rsid w:val="000D7893"/>
    <w:rsid w:val="000D79E0"/>
    <w:rsid w:val="000E0065"/>
    <w:rsid w:val="000E00E1"/>
    <w:rsid w:val="000E0585"/>
    <w:rsid w:val="000E0A2A"/>
    <w:rsid w:val="000E138E"/>
    <w:rsid w:val="000E3EB7"/>
    <w:rsid w:val="000E40F0"/>
    <w:rsid w:val="000E4F6C"/>
    <w:rsid w:val="000E5B19"/>
    <w:rsid w:val="000E5CC8"/>
    <w:rsid w:val="000E63B7"/>
    <w:rsid w:val="000E775A"/>
    <w:rsid w:val="000E79D9"/>
    <w:rsid w:val="000F0181"/>
    <w:rsid w:val="000F06FD"/>
    <w:rsid w:val="000F08B9"/>
    <w:rsid w:val="000F6F5B"/>
    <w:rsid w:val="0010111C"/>
    <w:rsid w:val="00101290"/>
    <w:rsid w:val="001014EA"/>
    <w:rsid w:val="00101DD6"/>
    <w:rsid w:val="0010589D"/>
    <w:rsid w:val="00106731"/>
    <w:rsid w:val="00106A45"/>
    <w:rsid w:val="00107271"/>
    <w:rsid w:val="00107C2A"/>
    <w:rsid w:val="001102F9"/>
    <w:rsid w:val="00115340"/>
    <w:rsid w:val="0011583E"/>
    <w:rsid w:val="00116161"/>
    <w:rsid w:val="00117DC6"/>
    <w:rsid w:val="00120F84"/>
    <w:rsid w:val="001216B3"/>
    <w:rsid w:val="00121A1F"/>
    <w:rsid w:val="00122D98"/>
    <w:rsid w:val="001230A7"/>
    <w:rsid w:val="00126714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37DB5"/>
    <w:rsid w:val="00141439"/>
    <w:rsid w:val="00141745"/>
    <w:rsid w:val="001418AB"/>
    <w:rsid w:val="00143107"/>
    <w:rsid w:val="00143ED8"/>
    <w:rsid w:val="00143F3C"/>
    <w:rsid w:val="00145642"/>
    <w:rsid w:val="0014620C"/>
    <w:rsid w:val="00146ACF"/>
    <w:rsid w:val="0015016E"/>
    <w:rsid w:val="00150564"/>
    <w:rsid w:val="001509E5"/>
    <w:rsid w:val="00151192"/>
    <w:rsid w:val="00151D69"/>
    <w:rsid w:val="0015383E"/>
    <w:rsid w:val="00153F44"/>
    <w:rsid w:val="00154809"/>
    <w:rsid w:val="001548E7"/>
    <w:rsid w:val="00155F16"/>
    <w:rsid w:val="001567CA"/>
    <w:rsid w:val="00156931"/>
    <w:rsid w:val="00157908"/>
    <w:rsid w:val="0016192E"/>
    <w:rsid w:val="00162A2B"/>
    <w:rsid w:val="00162D85"/>
    <w:rsid w:val="0016331E"/>
    <w:rsid w:val="00163418"/>
    <w:rsid w:val="0016570A"/>
    <w:rsid w:val="00165DBD"/>
    <w:rsid w:val="00165E14"/>
    <w:rsid w:val="00166FCC"/>
    <w:rsid w:val="00170481"/>
    <w:rsid w:val="00171412"/>
    <w:rsid w:val="00172FCE"/>
    <w:rsid w:val="00173531"/>
    <w:rsid w:val="00175053"/>
    <w:rsid w:val="00175B84"/>
    <w:rsid w:val="00177C04"/>
    <w:rsid w:val="00180912"/>
    <w:rsid w:val="00180CE3"/>
    <w:rsid w:val="00180D5A"/>
    <w:rsid w:val="00181546"/>
    <w:rsid w:val="00181BBF"/>
    <w:rsid w:val="00182091"/>
    <w:rsid w:val="00182934"/>
    <w:rsid w:val="00182938"/>
    <w:rsid w:val="001868B5"/>
    <w:rsid w:val="00190A26"/>
    <w:rsid w:val="00192E02"/>
    <w:rsid w:val="001936B5"/>
    <w:rsid w:val="00193DB0"/>
    <w:rsid w:val="0019427C"/>
    <w:rsid w:val="00195AEF"/>
    <w:rsid w:val="00195E7E"/>
    <w:rsid w:val="001962E5"/>
    <w:rsid w:val="00196802"/>
    <w:rsid w:val="00197FA7"/>
    <w:rsid w:val="001A22A5"/>
    <w:rsid w:val="001A2829"/>
    <w:rsid w:val="001A3E17"/>
    <w:rsid w:val="001A5D99"/>
    <w:rsid w:val="001A623B"/>
    <w:rsid w:val="001A7121"/>
    <w:rsid w:val="001A7AC6"/>
    <w:rsid w:val="001B1A0F"/>
    <w:rsid w:val="001B285C"/>
    <w:rsid w:val="001B2AAF"/>
    <w:rsid w:val="001B3038"/>
    <w:rsid w:val="001B3E25"/>
    <w:rsid w:val="001B43BA"/>
    <w:rsid w:val="001B5330"/>
    <w:rsid w:val="001B6EC8"/>
    <w:rsid w:val="001B7FD4"/>
    <w:rsid w:val="001C01EB"/>
    <w:rsid w:val="001C19CB"/>
    <w:rsid w:val="001C1A70"/>
    <w:rsid w:val="001C347A"/>
    <w:rsid w:val="001C37EA"/>
    <w:rsid w:val="001C3828"/>
    <w:rsid w:val="001C5EED"/>
    <w:rsid w:val="001C745B"/>
    <w:rsid w:val="001D0A85"/>
    <w:rsid w:val="001D1A40"/>
    <w:rsid w:val="001D2559"/>
    <w:rsid w:val="001D299E"/>
    <w:rsid w:val="001D5D1C"/>
    <w:rsid w:val="001D714C"/>
    <w:rsid w:val="001D794D"/>
    <w:rsid w:val="001E319B"/>
    <w:rsid w:val="001E634A"/>
    <w:rsid w:val="001E6D26"/>
    <w:rsid w:val="001E798B"/>
    <w:rsid w:val="001F0553"/>
    <w:rsid w:val="001F090B"/>
    <w:rsid w:val="001F19B0"/>
    <w:rsid w:val="001F2292"/>
    <w:rsid w:val="001F230C"/>
    <w:rsid w:val="001F2833"/>
    <w:rsid w:val="001F3D18"/>
    <w:rsid w:val="001F4A69"/>
    <w:rsid w:val="001F5706"/>
    <w:rsid w:val="001F6CEB"/>
    <w:rsid w:val="001F758F"/>
    <w:rsid w:val="00201E02"/>
    <w:rsid w:val="00202307"/>
    <w:rsid w:val="002037CA"/>
    <w:rsid w:val="00206147"/>
    <w:rsid w:val="0021026D"/>
    <w:rsid w:val="00210BC5"/>
    <w:rsid w:val="00213168"/>
    <w:rsid w:val="0021474F"/>
    <w:rsid w:val="00214AC8"/>
    <w:rsid w:val="00217F1E"/>
    <w:rsid w:val="00220881"/>
    <w:rsid w:val="00220A08"/>
    <w:rsid w:val="00220A91"/>
    <w:rsid w:val="00221D18"/>
    <w:rsid w:val="00223CF4"/>
    <w:rsid w:val="00224106"/>
    <w:rsid w:val="0022419B"/>
    <w:rsid w:val="0022460D"/>
    <w:rsid w:val="0022520E"/>
    <w:rsid w:val="0022525B"/>
    <w:rsid w:val="002252A1"/>
    <w:rsid w:val="00225815"/>
    <w:rsid w:val="00226D45"/>
    <w:rsid w:val="0022700D"/>
    <w:rsid w:val="0023153A"/>
    <w:rsid w:val="00231C99"/>
    <w:rsid w:val="00232D46"/>
    <w:rsid w:val="00232E4A"/>
    <w:rsid w:val="002351FB"/>
    <w:rsid w:val="00241E80"/>
    <w:rsid w:val="0024201B"/>
    <w:rsid w:val="00242C9E"/>
    <w:rsid w:val="00243D03"/>
    <w:rsid w:val="002446B5"/>
    <w:rsid w:val="00244733"/>
    <w:rsid w:val="00245EEF"/>
    <w:rsid w:val="0024696C"/>
    <w:rsid w:val="00247143"/>
    <w:rsid w:val="00247E6F"/>
    <w:rsid w:val="0025072F"/>
    <w:rsid w:val="00254341"/>
    <w:rsid w:val="00257D81"/>
    <w:rsid w:val="00260A64"/>
    <w:rsid w:val="00261ADD"/>
    <w:rsid w:val="0026458C"/>
    <w:rsid w:val="00265CEA"/>
    <w:rsid w:val="00265E47"/>
    <w:rsid w:val="00265EA0"/>
    <w:rsid w:val="002662E7"/>
    <w:rsid w:val="00266EA4"/>
    <w:rsid w:val="002671A7"/>
    <w:rsid w:val="00267C77"/>
    <w:rsid w:val="00270A7F"/>
    <w:rsid w:val="00274583"/>
    <w:rsid w:val="002757CF"/>
    <w:rsid w:val="002761C6"/>
    <w:rsid w:val="00280865"/>
    <w:rsid w:val="002818F3"/>
    <w:rsid w:val="00281C4A"/>
    <w:rsid w:val="00282C2E"/>
    <w:rsid w:val="00282FD5"/>
    <w:rsid w:val="002834EE"/>
    <w:rsid w:val="00283DC1"/>
    <w:rsid w:val="00285586"/>
    <w:rsid w:val="002855D1"/>
    <w:rsid w:val="00286CF9"/>
    <w:rsid w:val="00287E46"/>
    <w:rsid w:val="002917BC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94E"/>
    <w:rsid w:val="00294A19"/>
    <w:rsid w:val="002957D5"/>
    <w:rsid w:val="00295CA9"/>
    <w:rsid w:val="00295F44"/>
    <w:rsid w:val="00296D9B"/>
    <w:rsid w:val="0029734C"/>
    <w:rsid w:val="00297C3B"/>
    <w:rsid w:val="002A04A8"/>
    <w:rsid w:val="002A1373"/>
    <w:rsid w:val="002A1FAD"/>
    <w:rsid w:val="002A2B67"/>
    <w:rsid w:val="002A3E9F"/>
    <w:rsid w:val="002A43D3"/>
    <w:rsid w:val="002A5238"/>
    <w:rsid w:val="002A64D3"/>
    <w:rsid w:val="002A6EE9"/>
    <w:rsid w:val="002A7741"/>
    <w:rsid w:val="002A7D7B"/>
    <w:rsid w:val="002B06A7"/>
    <w:rsid w:val="002B27CA"/>
    <w:rsid w:val="002B2AEB"/>
    <w:rsid w:val="002B30BF"/>
    <w:rsid w:val="002B5EB4"/>
    <w:rsid w:val="002C08A7"/>
    <w:rsid w:val="002C1AA6"/>
    <w:rsid w:val="002C27B8"/>
    <w:rsid w:val="002C2F48"/>
    <w:rsid w:val="002C5858"/>
    <w:rsid w:val="002C6308"/>
    <w:rsid w:val="002D1182"/>
    <w:rsid w:val="002D1202"/>
    <w:rsid w:val="002D12BF"/>
    <w:rsid w:val="002D133C"/>
    <w:rsid w:val="002D3D48"/>
    <w:rsid w:val="002D5139"/>
    <w:rsid w:val="002D5E88"/>
    <w:rsid w:val="002D68A2"/>
    <w:rsid w:val="002D6E7C"/>
    <w:rsid w:val="002D73BB"/>
    <w:rsid w:val="002E1632"/>
    <w:rsid w:val="002E18B5"/>
    <w:rsid w:val="002E18D7"/>
    <w:rsid w:val="002E22F4"/>
    <w:rsid w:val="002E2AF2"/>
    <w:rsid w:val="002E3087"/>
    <w:rsid w:val="002E4A9C"/>
    <w:rsid w:val="002E5A8D"/>
    <w:rsid w:val="002E602B"/>
    <w:rsid w:val="002E63DE"/>
    <w:rsid w:val="002E6C8A"/>
    <w:rsid w:val="002F1D27"/>
    <w:rsid w:val="002F2431"/>
    <w:rsid w:val="002F3192"/>
    <w:rsid w:val="002F3FD4"/>
    <w:rsid w:val="002F43D3"/>
    <w:rsid w:val="002F5FFE"/>
    <w:rsid w:val="002F62C5"/>
    <w:rsid w:val="002F6E82"/>
    <w:rsid w:val="002F794B"/>
    <w:rsid w:val="002F7A8D"/>
    <w:rsid w:val="003000B3"/>
    <w:rsid w:val="00301BA6"/>
    <w:rsid w:val="00303355"/>
    <w:rsid w:val="003033B9"/>
    <w:rsid w:val="003034A7"/>
    <w:rsid w:val="0030362D"/>
    <w:rsid w:val="00303A07"/>
    <w:rsid w:val="00303A22"/>
    <w:rsid w:val="00303B4B"/>
    <w:rsid w:val="00303D92"/>
    <w:rsid w:val="00304022"/>
    <w:rsid w:val="0030474E"/>
    <w:rsid w:val="00304FBB"/>
    <w:rsid w:val="00305285"/>
    <w:rsid w:val="00305A9B"/>
    <w:rsid w:val="00305D05"/>
    <w:rsid w:val="00306A49"/>
    <w:rsid w:val="003103A8"/>
    <w:rsid w:val="00310587"/>
    <w:rsid w:val="0031318C"/>
    <w:rsid w:val="00314030"/>
    <w:rsid w:val="00314D68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6D05"/>
    <w:rsid w:val="003270AA"/>
    <w:rsid w:val="00330D57"/>
    <w:rsid w:val="003317E2"/>
    <w:rsid w:val="00331BAE"/>
    <w:rsid w:val="0033229A"/>
    <w:rsid w:val="00337BD0"/>
    <w:rsid w:val="00340419"/>
    <w:rsid w:val="003415EF"/>
    <w:rsid w:val="0034217E"/>
    <w:rsid w:val="00343428"/>
    <w:rsid w:val="003451E2"/>
    <w:rsid w:val="0034536F"/>
    <w:rsid w:val="0034584A"/>
    <w:rsid w:val="0034732A"/>
    <w:rsid w:val="003479DD"/>
    <w:rsid w:val="00347AD9"/>
    <w:rsid w:val="0035083F"/>
    <w:rsid w:val="00351DEC"/>
    <w:rsid w:val="00352A7A"/>
    <w:rsid w:val="00353334"/>
    <w:rsid w:val="0035384C"/>
    <w:rsid w:val="0035538F"/>
    <w:rsid w:val="00355F50"/>
    <w:rsid w:val="00355F53"/>
    <w:rsid w:val="00360691"/>
    <w:rsid w:val="0036100E"/>
    <w:rsid w:val="003624C4"/>
    <w:rsid w:val="00363396"/>
    <w:rsid w:val="00363438"/>
    <w:rsid w:val="0036354A"/>
    <w:rsid w:val="00370C33"/>
    <w:rsid w:val="003715A3"/>
    <w:rsid w:val="003735E0"/>
    <w:rsid w:val="003743CD"/>
    <w:rsid w:val="0037514A"/>
    <w:rsid w:val="00375192"/>
    <w:rsid w:val="00375440"/>
    <w:rsid w:val="00375CA2"/>
    <w:rsid w:val="003763A6"/>
    <w:rsid w:val="00376B78"/>
    <w:rsid w:val="003803DB"/>
    <w:rsid w:val="00382FEA"/>
    <w:rsid w:val="00384A49"/>
    <w:rsid w:val="00384B72"/>
    <w:rsid w:val="00384D9C"/>
    <w:rsid w:val="003873E0"/>
    <w:rsid w:val="00391F3C"/>
    <w:rsid w:val="00393C53"/>
    <w:rsid w:val="00394BEE"/>
    <w:rsid w:val="00395BF9"/>
    <w:rsid w:val="0039790B"/>
    <w:rsid w:val="003A24F9"/>
    <w:rsid w:val="003A2F10"/>
    <w:rsid w:val="003A4892"/>
    <w:rsid w:val="003A5710"/>
    <w:rsid w:val="003A7DDA"/>
    <w:rsid w:val="003A7EE2"/>
    <w:rsid w:val="003B0588"/>
    <w:rsid w:val="003B085B"/>
    <w:rsid w:val="003B28AB"/>
    <w:rsid w:val="003B3F9A"/>
    <w:rsid w:val="003B590B"/>
    <w:rsid w:val="003B7589"/>
    <w:rsid w:val="003C05B4"/>
    <w:rsid w:val="003C0AFD"/>
    <w:rsid w:val="003C1592"/>
    <w:rsid w:val="003C164C"/>
    <w:rsid w:val="003C1A02"/>
    <w:rsid w:val="003C32E6"/>
    <w:rsid w:val="003C3957"/>
    <w:rsid w:val="003C52A5"/>
    <w:rsid w:val="003C67A5"/>
    <w:rsid w:val="003C7C75"/>
    <w:rsid w:val="003D02A2"/>
    <w:rsid w:val="003D1ACA"/>
    <w:rsid w:val="003D224E"/>
    <w:rsid w:val="003D3C84"/>
    <w:rsid w:val="003D411F"/>
    <w:rsid w:val="003D644A"/>
    <w:rsid w:val="003D6545"/>
    <w:rsid w:val="003D7943"/>
    <w:rsid w:val="003D7B36"/>
    <w:rsid w:val="003E0560"/>
    <w:rsid w:val="003E0594"/>
    <w:rsid w:val="003E2BE8"/>
    <w:rsid w:val="003E3461"/>
    <w:rsid w:val="003E508F"/>
    <w:rsid w:val="003E7C42"/>
    <w:rsid w:val="003E7D01"/>
    <w:rsid w:val="003F1A59"/>
    <w:rsid w:val="003F2357"/>
    <w:rsid w:val="003F31E6"/>
    <w:rsid w:val="003F3C1F"/>
    <w:rsid w:val="003F5BEE"/>
    <w:rsid w:val="003F630A"/>
    <w:rsid w:val="003F654C"/>
    <w:rsid w:val="003F655B"/>
    <w:rsid w:val="003F6771"/>
    <w:rsid w:val="003F6BB3"/>
    <w:rsid w:val="004009A6"/>
    <w:rsid w:val="00400B04"/>
    <w:rsid w:val="00400B6F"/>
    <w:rsid w:val="004018A1"/>
    <w:rsid w:val="004043FB"/>
    <w:rsid w:val="00404D1F"/>
    <w:rsid w:val="0040660A"/>
    <w:rsid w:val="0040741D"/>
    <w:rsid w:val="004077A8"/>
    <w:rsid w:val="00407B65"/>
    <w:rsid w:val="00407E0A"/>
    <w:rsid w:val="0041077B"/>
    <w:rsid w:val="00410B94"/>
    <w:rsid w:val="00411F09"/>
    <w:rsid w:val="004147BA"/>
    <w:rsid w:val="004153BA"/>
    <w:rsid w:val="00415731"/>
    <w:rsid w:val="00416124"/>
    <w:rsid w:val="0041701C"/>
    <w:rsid w:val="00417997"/>
    <w:rsid w:val="00422AA0"/>
    <w:rsid w:val="00424173"/>
    <w:rsid w:val="00424BA8"/>
    <w:rsid w:val="00425F0E"/>
    <w:rsid w:val="00426525"/>
    <w:rsid w:val="00426C7D"/>
    <w:rsid w:val="004272B5"/>
    <w:rsid w:val="004277C5"/>
    <w:rsid w:val="004314A1"/>
    <w:rsid w:val="00431A8D"/>
    <w:rsid w:val="00432B69"/>
    <w:rsid w:val="0043338D"/>
    <w:rsid w:val="00437205"/>
    <w:rsid w:val="0043769D"/>
    <w:rsid w:val="00437A39"/>
    <w:rsid w:val="00437D8C"/>
    <w:rsid w:val="00440D61"/>
    <w:rsid w:val="0044147D"/>
    <w:rsid w:val="0044300D"/>
    <w:rsid w:val="004437D3"/>
    <w:rsid w:val="00445107"/>
    <w:rsid w:val="00450986"/>
    <w:rsid w:val="0045130F"/>
    <w:rsid w:val="00451C4D"/>
    <w:rsid w:val="00451FF3"/>
    <w:rsid w:val="004524A3"/>
    <w:rsid w:val="0045572F"/>
    <w:rsid w:val="004559BA"/>
    <w:rsid w:val="00456ADE"/>
    <w:rsid w:val="00460AA5"/>
    <w:rsid w:val="00460E85"/>
    <w:rsid w:val="004617BB"/>
    <w:rsid w:val="00461DD5"/>
    <w:rsid w:val="00462569"/>
    <w:rsid w:val="00462826"/>
    <w:rsid w:val="00463ACA"/>
    <w:rsid w:val="0046464D"/>
    <w:rsid w:val="00464F15"/>
    <w:rsid w:val="00467622"/>
    <w:rsid w:val="00472626"/>
    <w:rsid w:val="004736F2"/>
    <w:rsid w:val="00473A83"/>
    <w:rsid w:val="00474604"/>
    <w:rsid w:val="00475718"/>
    <w:rsid w:val="00476A7B"/>
    <w:rsid w:val="0047759E"/>
    <w:rsid w:val="004802C3"/>
    <w:rsid w:val="00480474"/>
    <w:rsid w:val="0048114C"/>
    <w:rsid w:val="004813F2"/>
    <w:rsid w:val="00482787"/>
    <w:rsid w:val="0048342B"/>
    <w:rsid w:val="004834A5"/>
    <w:rsid w:val="00483C96"/>
    <w:rsid w:val="00484B82"/>
    <w:rsid w:val="00485100"/>
    <w:rsid w:val="00485330"/>
    <w:rsid w:val="00490EA7"/>
    <w:rsid w:val="00492EC7"/>
    <w:rsid w:val="004940AB"/>
    <w:rsid w:val="00496153"/>
    <w:rsid w:val="00497866"/>
    <w:rsid w:val="00497F02"/>
    <w:rsid w:val="004A1E76"/>
    <w:rsid w:val="004A353B"/>
    <w:rsid w:val="004A359B"/>
    <w:rsid w:val="004A3D52"/>
    <w:rsid w:val="004A4756"/>
    <w:rsid w:val="004A4EF8"/>
    <w:rsid w:val="004A665E"/>
    <w:rsid w:val="004A668C"/>
    <w:rsid w:val="004A6B50"/>
    <w:rsid w:val="004A6FF4"/>
    <w:rsid w:val="004A7A14"/>
    <w:rsid w:val="004A7ACD"/>
    <w:rsid w:val="004B11D4"/>
    <w:rsid w:val="004B45B7"/>
    <w:rsid w:val="004B515C"/>
    <w:rsid w:val="004B5E88"/>
    <w:rsid w:val="004B5FD9"/>
    <w:rsid w:val="004B647B"/>
    <w:rsid w:val="004B7677"/>
    <w:rsid w:val="004B7E60"/>
    <w:rsid w:val="004C039A"/>
    <w:rsid w:val="004C07BA"/>
    <w:rsid w:val="004C0967"/>
    <w:rsid w:val="004C14A4"/>
    <w:rsid w:val="004C17FD"/>
    <w:rsid w:val="004C1A5E"/>
    <w:rsid w:val="004C28F6"/>
    <w:rsid w:val="004C2D13"/>
    <w:rsid w:val="004C32B3"/>
    <w:rsid w:val="004C33B3"/>
    <w:rsid w:val="004C5517"/>
    <w:rsid w:val="004C5C4E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4D27"/>
    <w:rsid w:val="004E5517"/>
    <w:rsid w:val="004E6C6E"/>
    <w:rsid w:val="004E7BB4"/>
    <w:rsid w:val="004F4028"/>
    <w:rsid w:val="004F4E9E"/>
    <w:rsid w:val="004F5117"/>
    <w:rsid w:val="004F517F"/>
    <w:rsid w:val="004F5C65"/>
    <w:rsid w:val="004F6968"/>
    <w:rsid w:val="00505047"/>
    <w:rsid w:val="00507C3A"/>
    <w:rsid w:val="00510CC9"/>
    <w:rsid w:val="00511940"/>
    <w:rsid w:val="00511EF6"/>
    <w:rsid w:val="00512505"/>
    <w:rsid w:val="00512E31"/>
    <w:rsid w:val="005133F1"/>
    <w:rsid w:val="0051645F"/>
    <w:rsid w:val="00516B77"/>
    <w:rsid w:val="005204F9"/>
    <w:rsid w:val="00520975"/>
    <w:rsid w:val="0052201D"/>
    <w:rsid w:val="00522661"/>
    <w:rsid w:val="0052378D"/>
    <w:rsid w:val="00524BAD"/>
    <w:rsid w:val="0052606E"/>
    <w:rsid w:val="005263EE"/>
    <w:rsid w:val="00527E49"/>
    <w:rsid w:val="00530148"/>
    <w:rsid w:val="005303C9"/>
    <w:rsid w:val="005308BD"/>
    <w:rsid w:val="005308BF"/>
    <w:rsid w:val="00530E24"/>
    <w:rsid w:val="00531D00"/>
    <w:rsid w:val="005327F9"/>
    <w:rsid w:val="00533505"/>
    <w:rsid w:val="005335A4"/>
    <w:rsid w:val="00534713"/>
    <w:rsid w:val="00534755"/>
    <w:rsid w:val="00536758"/>
    <w:rsid w:val="005374BC"/>
    <w:rsid w:val="00537DD9"/>
    <w:rsid w:val="00537ED9"/>
    <w:rsid w:val="0054101A"/>
    <w:rsid w:val="00542BC7"/>
    <w:rsid w:val="00543087"/>
    <w:rsid w:val="005438DD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266C"/>
    <w:rsid w:val="00553B95"/>
    <w:rsid w:val="00553C3F"/>
    <w:rsid w:val="00556F41"/>
    <w:rsid w:val="00557871"/>
    <w:rsid w:val="00560345"/>
    <w:rsid w:val="0056133F"/>
    <w:rsid w:val="005630A8"/>
    <w:rsid w:val="005660FC"/>
    <w:rsid w:val="00567CD4"/>
    <w:rsid w:val="00570140"/>
    <w:rsid w:val="00571E57"/>
    <w:rsid w:val="0057236D"/>
    <w:rsid w:val="0057500D"/>
    <w:rsid w:val="00575E94"/>
    <w:rsid w:val="005767B0"/>
    <w:rsid w:val="00576CA4"/>
    <w:rsid w:val="005771EF"/>
    <w:rsid w:val="00577319"/>
    <w:rsid w:val="005776A3"/>
    <w:rsid w:val="0058183F"/>
    <w:rsid w:val="005818D1"/>
    <w:rsid w:val="00581AE8"/>
    <w:rsid w:val="00581D2D"/>
    <w:rsid w:val="00582A6B"/>
    <w:rsid w:val="005836CD"/>
    <w:rsid w:val="00584BF8"/>
    <w:rsid w:val="00584EEB"/>
    <w:rsid w:val="005852D2"/>
    <w:rsid w:val="005859D2"/>
    <w:rsid w:val="00585A8B"/>
    <w:rsid w:val="00585EE9"/>
    <w:rsid w:val="005871C7"/>
    <w:rsid w:val="00587B52"/>
    <w:rsid w:val="00591511"/>
    <w:rsid w:val="005916D0"/>
    <w:rsid w:val="00592891"/>
    <w:rsid w:val="00594C53"/>
    <w:rsid w:val="005951C9"/>
    <w:rsid w:val="00595561"/>
    <w:rsid w:val="00595E51"/>
    <w:rsid w:val="0059669F"/>
    <w:rsid w:val="00597EE1"/>
    <w:rsid w:val="005A123E"/>
    <w:rsid w:val="005A29B8"/>
    <w:rsid w:val="005A38CB"/>
    <w:rsid w:val="005A4F80"/>
    <w:rsid w:val="005B04A3"/>
    <w:rsid w:val="005B0C6A"/>
    <w:rsid w:val="005B1FEA"/>
    <w:rsid w:val="005B2069"/>
    <w:rsid w:val="005B2A00"/>
    <w:rsid w:val="005B2A09"/>
    <w:rsid w:val="005B3271"/>
    <w:rsid w:val="005B416D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5AC6"/>
    <w:rsid w:val="005C6872"/>
    <w:rsid w:val="005C6FD2"/>
    <w:rsid w:val="005C752D"/>
    <w:rsid w:val="005C77C5"/>
    <w:rsid w:val="005C7A63"/>
    <w:rsid w:val="005C7A7A"/>
    <w:rsid w:val="005D0024"/>
    <w:rsid w:val="005D0E7F"/>
    <w:rsid w:val="005D0FD9"/>
    <w:rsid w:val="005D0FEF"/>
    <w:rsid w:val="005D1083"/>
    <w:rsid w:val="005D17A5"/>
    <w:rsid w:val="005D1C00"/>
    <w:rsid w:val="005D32A7"/>
    <w:rsid w:val="005D3329"/>
    <w:rsid w:val="005D4B2E"/>
    <w:rsid w:val="005D5206"/>
    <w:rsid w:val="005D60BD"/>
    <w:rsid w:val="005D6A58"/>
    <w:rsid w:val="005E02C1"/>
    <w:rsid w:val="005E10DD"/>
    <w:rsid w:val="005E292D"/>
    <w:rsid w:val="005E5094"/>
    <w:rsid w:val="005E77E6"/>
    <w:rsid w:val="005E7B21"/>
    <w:rsid w:val="005E7D1F"/>
    <w:rsid w:val="005F0A59"/>
    <w:rsid w:val="005F25B9"/>
    <w:rsid w:val="005F2A2A"/>
    <w:rsid w:val="005F2F38"/>
    <w:rsid w:val="005F3643"/>
    <w:rsid w:val="005F4511"/>
    <w:rsid w:val="005F640B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063E8"/>
    <w:rsid w:val="006121A0"/>
    <w:rsid w:val="00612811"/>
    <w:rsid w:val="00613868"/>
    <w:rsid w:val="006149C7"/>
    <w:rsid w:val="00615023"/>
    <w:rsid w:val="00615786"/>
    <w:rsid w:val="00615D22"/>
    <w:rsid w:val="00621DC3"/>
    <w:rsid w:val="00622474"/>
    <w:rsid w:val="00622D61"/>
    <w:rsid w:val="00622E6C"/>
    <w:rsid w:val="00623F26"/>
    <w:rsid w:val="00624461"/>
    <w:rsid w:val="00625088"/>
    <w:rsid w:val="0062541E"/>
    <w:rsid w:val="0062656D"/>
    <w:rsid w:val="00626900"/>
    <w:rsid w:val="006269BB"/>
    <w:rsid w:val="00632BA3"/>
    <w:rsid w:val="00632BEC"/>
    <w:rsid w:val="00632EAA"/>
    <w:rsid w:val="00633BF3"/>
    <w:rsid w:val="00634545"/>
    <w:rsid w:val="00634B97"/>
    <w:rsid w:val="00635291"/>
    <w:rsid w:val="006364F4"/>
    <w:rsid w:val="006405AF"/>
    <w:rsid w:val="00641035"/>
    <w:rsid w:val="00642516"/>
    <w:rsid w:val="00643D80"/>
    <w:rsid w:val="00644676"/>
    <w:rsid w:val="006459FD"/>
    <w:rsid w:val="00647228"/>
    <w:rsid w:val="006479EE"/>
    <w:rsid w:val="00650006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8BF"/>
    <w:rsid w:val="00664FBF"/>
    <w:rsid w:val="00665FB1"/>
    <w:rsid w:val="00667142"/>
    <w:rsid w:val="0066735A"/>
    <w:rsid w:val="00671010"/>
    <w:rsid w:val="0067198B"/>
    <w:rsid w:val="00676792"/>
    <w:rsid w:val="0067734A"/>
    <w:rsid w:val="00677A7B"/>
    <w:rsid w:val="00680220"/>
    <w:rsid w:val="006806A9"/>
    <w:rsid w:val="00681C28"/>
    <w:rsid w:val="006837DC"/>
    <w:rsid w:val="006841FC"/>
    <w:rsid w:val="00684785"/>
    <w:rsid w:val="00686075"/>
    <w:rsid w:val="0068747B"/>
    <w:rsid w:val="006914D2"/>
    <w:rsid w:val="00691E00"/>
    <w:rsid w:val="006926F6"/>
    <w:rsid w:val="00692F75"/>
    <w:rsid w:val="00696EAC"/>
    <w:rsid w:val="00697D58"/>
    <w:rsid w:val="006A0A7A"/>
    <w:rsid w:val="006A383F"/>
    <w:rsid w:val="006A4E1A"/>
    <w:rsid w:val="006A7360"/>
    <w:rsid w:val="006A7B15"/>
    <w:rsid w:val="006B049E"/>
    <w:rsid w:val="006B1281"/>
    <w:rsid w:val="006B1836"/>
    <w:rsid w:val="006B1DEF"/>
    <w:rsid w:val="006B24A3"/>
    <w:rsid w:val="006B2F64"/>
    <w:rsid w:val="006B3CE7"/>
    <w:rsid w:val="006B418E"/>
    <w:rsid w:val="006B4355"/>
    <w:rsid w:val="006B4A0A"/>
    <w:rsid w:val="006B4B4D"/>
    <w:rsid w:val="006B64A3"/>
    <w:rsid w:val="006B7A31"/>
    <w:rsid w:val="006B7AFA"/>
    <w:rsid w:val="006C4602"/>
    <w:rsid w:val="006C4CFA"/>
    <w:rsid w:val="006C75F1"/>
    <w:rsid w:val="006D0076"/>
    <w:rsid w:val="006D097C"/>
    <w:rsid w:val="006D1137"/>
    <w:rsid w:val="006D1836"/>
    <w:rsid w:val="006D202E"/>
    <w:rsid w:val="006D24D6"/>
    <w:rsid w:val="006D28B2"/>
    <w:rsid w:val="006D2D24"/>
    <w:rsid w:val="006D4AD2"/>
    <w:rsid w:val="006D4C35"/>
    <w:rsid w:val="006D51BB"/>
    <w:rsid w:val="006D6B3F"/>
    <w:rsid w:val="006D6EB9"/>
    <w:rsid w:val="006D7294"/>
    <w:rsid w:val="006D7305"/>
    <w:rsid w:val="006E018C"/>
    <w:rsid w:val="006E1458"/>
    <w:rsid w:val="006E14EB"/>
    <w:rsid w:val="006E3460"/>
    <w:rsid w:val="006E3ABB"/>
    <w:rsid w:val="006E4D7C"/>
    <w:rsid w:val="006E56BF"/>
    <w:rsid w:val="006E64BE"/>
    <w:rsid w:val="006E7183"/>
    <w:rsid w:val="006F11AF"/>
    <w:rsid w:val="006F29C7"/>
    <w:rsid w:val="006F2B3F"/>
    <w:rsid w:val="006F5D72"/>
    <w:rsid w:val="006F6D72"/>
    <w:rsid w:val="006F7734"/>
    <w:rsid w:val="007008F3"/>
    <w:rsid w:val="00702AB3"/>
    <w:rsid w:val="007036ED"/>
    <w:rsid w:val="00703C5C"/>
    <w:rsid w:val="00704E3C"/>
    <w:rsid w:val="0070536D"/>
    <w:rsid w:val="0070676C"/>
    <w:rsid w:val="00706A0D"/>
    <w:rsid w:val="00706D54"/>
    <w:rsid w:val="00706DC1"/>
    <w:rsid w:val="00711484"/>
    <w:rsid w:val="007115BC"/>
    <w:rsid w:val="0071246E"/>
    <w:rsid w:val="0071327A"/>
    <w:rsid w:val="0071533A"/>
    <w:rsid w:val="00716496"/>
    <w:rsid w:val="00716719"/>
    <w:rsid w:val="0072028E"/>
    <w:rsid w:val="00724050"/>
    <w:rsid w:val="007245B2"/>
    <w:rsid w:val="007300F0"/>
    <w:rsid w:val="0073178E"/>
    <w:rsid w:val="007326A6"/>
    <w:rsid w:val="007326BC"/>
    <w:rsid w:val="00732BFD"/>
    <w:rsid w:val="00732C5D"/>
    <w:rsid w:val="00734385"/>
    <w:rsid w:val="00735AA9"/>
    <w:rsid w:val="0074028B"/>
    <w:rsid w:val="00741B89"/>
    <w:rsid w:val="007435DC"/>
    <w:rsid w:val="00743867"/>
    <w:rsid w:val="00743949"/>
    <w:rsid w:val="007442F0"/>
    <w:rsid w:val="00744BB7"/>
    <w:rsid w:val="0074788E"/>
    <w:rsid w:val="00747ADF"/>
    <w:rsid w:val="00747CD0"/>
    <w:rsid w:val="00750C06"/>
    <w:rsid w:val="0075345A"/>
    <w:rsid w:val="00753684"/>
    <w:rsid w:val="00753762"/>
    <w:rsid w:val="00754BA7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08D"/>
    <w:rsid w:val="007624EB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1A78"/>
    <w:rsid w:val="00782144"/>
    <w:rsid w:val="007827D5"/>
    <w:rsid w:val="00782A18"/>
    <w:rsid w:val="00783289"/>
    <w:rsid w:val="00783932"/>
    <w:rsid w:val="00785C86"/>
    <w:rsid w:val="007861CE"/>
    <w:rsid w:val="007869D5"/>
    <w:rsid w:val="007903D5"/>
    <w:rsid w:val="00791873"/>
    <w:rsid w:val="00791C28"/>
    <w:rsid w:val="0079283F"/>
    <w:rsid w:val="0079320B"/>
    <w:rsid w:val="007954E6"/>
    <w:rsid w:val="007963C2"/>
    <w:rsid w:val="00797123"/>
    <w:rsid w:val="00797192"/>
    <w:rsid w:val="007A0014"/>
    <w:rsid w:val="007A04D7"/>
    <w:rsid w:val="007A0BB5"/>
    <w:rsid w:val="007A0D05"/>
    <w:rsid w:val="007A114B"/>
    <w:rsid w:val="007A2954"/>
    <w:rsid w:val="007A29DD"/>
    <w:rsid w:val="007A3207"/>
    <w:rsid w:val="007A3472"/>
    <w:rsid w:val="007A384C"/>
    <w:rsid w:val="007A535B"/>
    <w:rsid w:val="007A725D"/>
    <w:rsid w:val="007B0386"/>
    <w:rsid w:val="007B072A"/>
    <w:rsid w:val="007B0CB3"/>
    <w:rsid w:val="007B0F2C"/>
    <w:rsid w:val="007B2A06"/>
    <w:rsid w:val="007B3414"/>
    <w:rsid w:val="007B56FE"/>
    <w:rsid w:val="007B6CB8"/>
    <w:rsid w:val="007B79C1"/>
    <w:rsid w:val="007B7DF7"/>
    <w:rsid w:val="007C053D"/>
    <w:rsid w:val="007C0CE1"/>
    <w:rsid w:val="007C1D21"/>
    <w:rsid w:val="007C25C3"/>
    <w:rsid w:val="007C29DD"/>
    <w:rsid w:val="007C51F0"/>
    <w:rsid w:val="007C5772"/>
    <w:rsid w:val="007D158D"/>
    <w:rsid w:val="007D2840"/>
    <w:rsid w:val="007D2939"/>
    <w:rsid w:val="007D41DE"/>
    <w:rsid w:val="007D4637"/>
    <w:rsid w:val="007D4BE7"/>
    <w:rsid w:val="007D54B2"/>
    <w:rsid w:val="007D68EC"/>
    <w:rsid w:val="007D6C0C"/>
    <w:rsid w:val="007D7685"/>
    <w:rsid w:val="007D777E"/>
    <w:rsid w:val="007E12F4"/>
    <w:rsid w:val="007E348A"/>
    <w:rsid w:val="007E3839"/>
    <w:rsid w:val="007E397C"/>
    <w:rsid w:val="007E4090"/>
    <w:rsid w:val="007E4D80"/>
    <w:rsid w:val="007E5260"/>
    <w:rsid w:val="007E6932"/>
    <w:rsid w:val="007F0742"/>
    <w:rsid w:val="007F202C"/>
    <w:rsid w:val="007F2E41"/>
    <w:rsid w:val="007F3A6C"/>
    <w:rsid w:val="007F4EC7"/>
    <w:rsid w:val="007F519B"/>
    <w:rsid w:val="007F5D40"/>
    <w:rsid w:val="007F5F29"/>
    <w:rsid w:val="007F5FBF"/>
    <w:rsid w:val="007F5FE9"/>
    <w:rsid w:val="007F6916"/>
    <w:rsid w:val="007F6C35"/>
    <w:rsid w:val="007F6D5F"/>
    <w:rsid w:val="007F6FA3"/>
    <w:rsid w:val="008006BC"/>
    <w:rsid w:val="00800BA0"/>
    <w:rsid w:val="008015B6"/>
    <w:rsid w:val="00804C2F"/>
    <w:rsid w:val="00810523"/>
    <w:rsid w:val="0081152C"/>
    <w:rsid w:val="00811566"/>
    <w:rsid w:val="00813A61"/>
    <w:rsid w:val="00814026"/>
    <w:rsid w:val="00814132"/>
    <w:rsid w:val="00815E09"/>
    <w:rsid w:val="00815F86"/>
    <w:rsid w:val="00816F3A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0B41"/>
    <w:rsid w:val="00832103"/>
    <w:rsid w:val="00832FB5"/>
    <w:rsid w:val="00833C23"/>
    <w:rsid w:val="008341F5"/>
    <w:rsid w:val="00834901"/>
    <w:rsid w:val="0083624E"/>
    <w:rsid w:val="008363D0"/>
    <w:rsid w:val="008363E5"/>
    <w:rsid w:val="00841EA2"/>
    <w:rsid w:val="00842C0C"/>
    <w:rsid w:val="008433F9"/>
    <w:rsid w:val="00843B4D"/>
    <w:rsid w:val="0084665A"/>
    <w:rsid w:val="00847675"/>
    <w:rsid w:val="00847926"/>
    <w:rsid w:val="00850135"/>
    <w:rsid w:val="00850154"/>
    <w:rsid w:val="00850E78"/>
    <w:rsid w:val="00851EA3"/>
    <w:rsid w:val="00851FA6"/>
    <w:rsid w:val="00853BF9"/>
    <w:rsid w:val="00854100"/>
    <w:rsid w:val="008546A6"/>
    <w:rsid w:val="00855CF1"/>
    <w:rsid w:val="00856DA0"/>
    <w:rsid w:val="008574C3"/>
    <w:rsid w:val="00857D4B"/>
    <w:rsid w:val="0086167B"/>
    <w:rsid w:val="00865492"/>
    <w:rsid w:val="008667B2"/>
    <w:rsid w:val="00866D75"/>
    <w:rsid w:val="0086782F"/>
    <w:rsid w:val="0087122F"/>
    <w:rsid w:val="008727FA"/>
    <w:rsid w:val="0087361B"/>
    <w:rsid w:val="0087407B"/>
    <w:rsid w:val="008740B4"/>
    <w:rsid w:val="0087433A"/>
    <w:rsid w:val="0087572B"/>
    <w:rsid w:val="008805F0"/>
    <w:rsid w:val="008832E3"/>
    <w:rsid w:val="008836DF"/>
    <w:rsid w:val="00884046"/>
    <w:rsid w:val="00884BC3"/>
    <w:rsid w:val="008874CF"/>
    <w:rsid w:val="00887807"/>
    <w:rsid w:val="008922ED"/>
    <w:rsid w:val="00892C4C"/>
    <w:rsid w:val="00894850"/>
    <w:rsid w:val="00896A69"/>
    <w:rsid w:val="008A001C"/>
    <w:rsid w:val="008A0375"/>
    <w:rsid w:val="008A0E45"/>
    <w:rsid w:val="008A1159"/>
    <w:rsid w:val="008A2574"/>
    <w:rsid w:val="008A4E3A"/>
    <w:rsid w:val="008A5CA5"/>
    <w:rsid w:val="008A6687"/>
    <w:rsid w:val="008B22FE"/>
    <w:rsid w:val="008B41DF"/>
    <w:rsid w:val="008B64DE"/>
    <w:rsid w:val="008C002C"/>
    <w:rsid w:val="008C09F5"/>
    <w:rsid w:val="008C20E5"/>
    <w:rsid w:val="008C2337"/>
    <w:rsid w:val="008C3363"/>
    <w:rsid w:val="008C3F61"/>
    <w:rsid w:val="008C4722"/>
    <w:rsid w:val="008C4C1A"/>
    <w:rsid w:val="008C59F1"/>
    <w:rsid w:val="008C7E11"/>
    <w:rsid w:val="008D0668"/>
    <w:rsid w:val="008D0A11"/>
    <w:rsid w:val="008D0CF7"/>
    <w:rsid w:val="008D15D0"/>
    <w:rsid w:val="008D16AA"/>
    <w:rsid w:val="008D1F90"/>
    <w:rsid w:val="008D224A"/>
    <w:rsid w:val="008D2AAA"/>
    <w:rsid w:val="008D35FD"/>
    <w:rsid w:val="008D3ED5"/>
    <w:rsid w:val="008E003D"/>
    <w:rsid w:val="008E158F"/>
    <w:rsid w:val="008E1CB0"/>
    <w:rsid w:val="008E25AE"/>
    <w:rsid w:val="008E2DDE"/>
    <w:rsid w:val="008E4456"/>
    <w:rsid w:val="008E495A"/>
    <w:rsid w:val="008E6935"/>
    <w:rsid w:val="008E7666"/>
    <w:rsid w:val="008E778E"/>
    <w:rsid w:val="008E78B7"/>
    <w:rsid w:val="008E7F56"/>
    <w:rsid w:val="008F0662"/>
    <w:rsid w:val="008F31BD"/>
    <w:rsid w:val="008F38C3"/>
    <w:rsid w:val="008F3930"/>
    <w:rsid w:val="008F3A51"/>
    <w:rsid w:val="008F5DD1"/>
    <w:rsid w:val="00900E6D"/>
    <w:rsid w:val="009011C0"/>
    <w:rsid w:val="009022A6"/>
    <w:rsid w:val="009039EB"/>
    <w:rsid w:val="00903DAB"/>
    <w:rsid w:val="00906164"/>
    <w:rsid w:val="00910A7C"/>
    <w:rsid w:val="009134A5"/>
    <w:rsid w:val="00913BC4"/>
    <w:rsid w:val="00915176"/>
    <w:rsid w:val="00915432"/>
    <w:rsid w:val="00916AF6"/>
    <w:rsid w:val="00917A88"/>
    <w:rsid w:val="00917C50"/>
    <w:rsid w:val="009205BB"/>
    <w:rsid w:val="00921070"/>
    <w:rsid w:val="00924511"/>
    <w:rsid w:val="009265EE"/>
    <w:rsid w:val="009303A1"/>
    <w:rsid w:val="009318B0"/>
    <w:rsid w:val="009337EA"/>
    <w:rsid w:val="009338EE"/>
    <w:rsid w:val="0093415D"/>
    <w:rsid w:val="00934F00"/>
    <w:rsid w:val="00935020"/>
    <w:rsid w:val="00940097"/>
    <w:rsid w:val="0094009A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2D0"/>
    <w:rsid w:val="00947F30"/>
    <w:rsid w:val="00950D7D"/>
    <w:rsid w:val="009520A3"/>
    <w:rsid w:val="009537B9"/>
    <w:rsid w:val="00954B74"/>
    <w:rsid w:val="00954C97"/>
    <w:rsid w:val="0095736F"/>
    <w:rsid w:val="009605DB"/>
    <w:rsid w:val="009609A4"/>
    <w:rsid w:val="009618EE"/>
    <w:rsid w:val="00961D53"/>
    <w:rsid w:val="009630C2"/>
    <w:rsid w:val="0096311F"/>
    <w:rsid w:val="00963148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5059"/>
    <w:rsid w:val="00976199"/>
    <w:rsid w:val="009773EE"/>
    <w:rsid w:val="00984849"/>
    <w:rsid w:val="009864E6"/>
    <w:rsid w:val="00986E34"/>
    <w:rsid w:val="00991BDD"/>
    <w:rsid w:val="00992BF9"/>
    <w:rsid w:val="0099327E"/>
    <w:rsid w:val="00993A3E"/>
    <w:rsid w:val="009948CE"/>
    <w:rsid w:val="009952CA"/>
    <w:rsid w:val="00997FB7"/>
    <w:rsid w:val="009A0163"/>
    <w:rsid w:val="009A096B"/>
    <w:rsid w:val="009A2E7D"/>
    <w:rsid w:val="009A442F"/>
    <w:rsid w:val="009A45BD"/>
    <w:rsid w:val="009A4707"/>
    <w:rsid w:val="009B0605"/>
    <w:rsid w:val="009B09DD"/>
    <w:rsid w:val="009B0D69"/>
    <w:rsid w:val="009B0F1A"/>
    <w:rsid w:val="009B1C82"/>
    <w:rsid w:val="009B2FD2"/>
    <w:rsid w:val="009B37C2"/>
    <w:rsid w:val="009B3B72"/>
    <w:rsid w:val="009B459D"/>
    <w:rsid w:val="009B521D"/>
    <w:rsid w:val="009B5B94"/>
    <w:rsid w:val="009B5D3A"/>
    <w:rsid w:val="009B65D3"/>
    <w:rsid w:val="009B75C6"/>
    <w:rsid w:val="009C0389"/>
    <w:rsid w:val="009C14FB"/>
    <w:rsid w:val="009C200B"/>
    <w:rsid w:val="009C3369"/>
    <w:rsid w:val="009C4D0C"/>
    <w:rsid w:val="009C6411"/>
    <w:rsid w:val="009C657D"/>
    <w:rsid w:val="009C71C6"/>
    <w:rsid w:val="009D0521"/>
    <w:rsid w:val="009D171C"/>
    <w:rsid w:val="009D19F6"/>
    <w:rsid w:val="009D1E23"/>
    <w:rsid w:val="009D2B2A"/>
    <w:rsid w:val="009D3ED3"/>
    <w:rsid w:val="009D50D5"/>
    <w:rsid w:val="009D5301"/>
    <w:rsid w:val="009D5B2B"/>
    <w:rsid w:val="009D7AFA"/>
    <w:rsid w:val="009E2943"/>
    <w:rsid w:val="009E4012"/>
    <w:rsid w:val="009E474B"/>
    <w:rsid w:val="009E70BD"/>
    <w:rsid w:val="009E7970"/>
    <w:rsid w:val="009F0127"/>
    <w:rsid w:val="009F07A6"/>
    <w:rsid w:val="009F1E96"/>
    <w:rsid w:val="009F233B"/>
    <w:rsid w:val="009F3FFE"/>
    <w:rsid w:val="009F4485"/>
    <w:rsid w:val="009F5AFE"/>
    <w:rsid w:val="009F5B10"/>
    <w:rsid w:val="009F6F23"/>
    <w:rsid w:val="009F73FA"/>
    <w:rsid w:val="009F782A"/>
    <w:rsid w:val="00A00C51"/>
    <w:rsid w:val="00A00EAB"/>
    <w:rsid w:val="00A022E0"/>
    <w:rsid w:val="00A0249A"/>
    <w:rsid w:val="00A02D1D"/>
    <w:rsid w:val="00A03165"/>
    <w:rsid w:val="00A040A6"/>
    <w:rsid w:val="00A040A9"/>
    <w:rsid w:val="00A049AB"/>
    <w:rsid w:val="00A06807"/>
    <w:rsid w:val="00A100D9"/>
    <w:rsid w:val="00A11828"/>
    <w:rsid w:val="00A1241A"/>
    <w:rsid w:val="00A132A5"/>
    <w:rsid w:val="00A13E50"/>
    <w:rsid w:val="00A142AD"/>
    <w:rsid w:val="00A1542B"/>
    <w:rsid w:val="00A1579C"/>
    <w:rsid w:val="00A15C45"/>
    <w:rsid w:val="00A177D0"/>
    <w:rsid w:val="00A17EB2"/>
    <w:rsid w:val="00A20734"/>
    <w:rsid w:val="00A208E8"/>
    <w:rsid w:val="00A215AE"/>
    <w:rsid w:val="00A2216B"/>
    <w:rsid w:val="00A221EF"/>
    <w:rsid w:val="00A22523"/>
    <w:rsid w:val="00A2477A"/>
    <w:rsid w:val="00A25245"/>
    <w:rsid w:val="00A25298"/>
    <w:rsid w:val="00A269A5"/>
    <w:rsid w:val="00A27203"/>
    <w:rsid w:val="00A30261"/>
    <w:rsid w:val="00A303EB"/>
    <w:rsid w:val="00A305DC"/>
    <w:rsid w:val="00A3087E"/>
    <w:rsid w:val="00A31E87"/>
    <w:rsid w:val="00A32A6D"/>
    <w:rsid w:val="00A34C31"/>
    <w:rsid w:val="00A35ABE"/>
    <w:rsid w:val="00A36996"/>
    <w:rsid w:val="00A36A78"/>
    <w:rsid w:val="00A37E6E"/>
    <w:rsid w:val="00A40926"/>
    <w:rsid w:val="00A40BAC"/>
    <w:rsid w:val="00A413B0"/>
    <w:rsid w:val="00A41E21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2D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51D3"/>
    <w:rsid w:val="00A86855"/>
    <w:rsid w:val="00A87061"/>
    <w:rsid w:val="00A90F72"/>
    <w:rsid w:val="00A93000"/>
    <w:rsid w:val="00A937CA"/>
    <w:rsid w:val="00A94346"/>
    <w:rsid w:val="00A9580A"/>
    <w:rsid w:val="00A97E27"/>
    <w:rsid w:val="00AA0527"/>
    <w:rsid w:val="00AA116C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3A5"/>
    <w:rsid w:val="00AB7195"/>
    <w:rsid w:val="00AC0676"/>
    <w:rsid w:val="00AC2D0E"/>
    <w:rsid w:val="00AC3175"/>
    <w:rsid w:val="00AC31A0"/>
    <w:rsid w:val="00AC3825"/>
    <w:rsid w:val="00AC53F7"/>
    <w:rsid w:val="00AC66CF"/>
    <w:rsid w:val="00AC74F3"/>
    <w:rsid w:val="00AC7ADF"/>
    <w:rsid w:val="00AC7F6B"/>
    <w:rsid w:val="00AD01C8"/>
    <w:rsid w:val="00AD1A07"/>
    <w:rsid w:val="00AD233D"/>
    <w:rsid w:val="00AD3598"/>
    <w:rsid w:val="00AD4DE9"/>
    <w:rsid w:val="00AD52A0"/>
    <w:rsid w:val="00AE1760"/>
    <w:rsid w:val="00AE1B50"/>
    <w:rsid w:val="00AE2CE9"/>
    <w:rsid w:val="00AE3899"/>
    <w:rsid w:val="00AE4357"/>
    <w:rsid w:val="00AE5175"/>
    <w:rsid w:val="00AE7BDC"/>
    <w:rsid w:val="00AF2248"/>
    <w:rsid w:val="00AF5C3C"/>
    <w:rsid w:val="00AF71B7"/>
    <w:rsid w:val="00AF7208"/>
    <w:rsid w:val="00B0009C"/>
    <w:rsid w:val="00B010B8"/>
    <w:rsid w:val="00B01DC4"/>
    <w:rsid w:val="00B024AB"/>
    <w:rsid w:val="00B033C0"/>
    <w:rsid w:val="00B04952"/>
    <w:rsid w:val="00B04AA1"/>
    <w:rsid w:val="00B068DF"/>
    <w:rsid w:val="00B07190"/>
    <w:rsid w:val="00B07399"/>
    <w:rsid w:val="00B075F2"/>
    <w:rsid w:val="00B1120E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907"/>
    <w:rsid w:val="00B1601B"/>
    <w:rsid w:val="00B16BA9"/>
    <w:rsid w:val="00B2196C"/>
    <w:rsid w:val="00B21AA5"/>
    <w:rsid w:val="00B2393B"/>
    <w:rsid w:val="00B24666"/>
    <w:rsid w:val="00B24C00"/>
    <w:rsid w:val="00B31336"/>
    <w:rsid w:val="00B3141F"/>
    <w:rsid w:val="00B3366A"/>
    <w:rsid w:val="00B340C3"/>
    <w:rsid w:val="00B4184D"/>
    <w:rsid w:val="00B42BD5"/>
    <w:rsid w:val="00B43052"/>
    <w:rsid w:val="00B4434E"/>
    <w:rsid w:val="00B45886"/>
    <w:rsid w:val="00B45EAF"/>
    <w:rsid w:val="00B463EE"/>
    <w:rsid w:val="00B46E75"/>
    <w:rsid w:val="00B50B45"/>
    <w:rsid w:val="00B51EB6"/>
    <w:rsid w:val="00B5418A"/>
    <w:rsid w:val="00B54E2D"/>
    <w:rsid w:val="00B55DE6"/>
    <w:rsid w:val="00B57303"/>
    <w:rsid w:val="00B57A29"/>
    <w:rsid w:val="00B61351"/>
    <w:rsid w:val="00B61BAC"/>
    <w:rsid w:val="00B63411"/>
    <w:rsid w:val="00B63E17"/>
    <w:rsid w:val="00B65693"/>
    <w:rsid w:val="00B65C5B"/>
    <w:rsid w:val="00B66055"/>
    <w:rsid w:val="00B679AC"/>
    <w:rsid w:val="00B71096"/>
    <w:rsid w:val="00B71652"/>
    <w:rsid w:val="00B72E7C"/>
    <w:rsid w:val="00B73ADA"/>
    <w:rsid w:val="00B745B3"/>
    <w:rsid w:val="00B74E68"/>
    <w:rsid w:val="00B754AA"/>
    <w:rsid w:val="00B75EE6"/>
    <w:rsid w:val="00B76533"/>
    <w:rsid w:val="00B767EA"/>
    <w:rsid w:val="00B76C5A"/>
    <w:rsid w:val="00B801FC"/>
    <w:rsid w:val="00B81480"/>
    <w:rsid w:val="00B815C9"/>
    <w:rsid w:val="00B82E4B"/>
    <w:rsid w:val="00B83599"/>
    <w:rsid w:val="00B8412D"/>
    <w:rsid w:val="00B85AF2"/>
    <w:rsid w:val="00B87802"/>
    <w:rsid w:val="00B87BD8"/>
    <w:rsid w:val="00B9046C"/>
    <w:rsid w:val="00B9174D"/>
    <w:rsid w:val="00B92097"/>
    <w:rsid w:val="00B946A9"/>
    <w:rsid w:val="00B94E7D"/>
    <w:rsid w:val="00B9555D"/>
    <w:rsid w:val="00B97488"/>
    <w:rsid w:val="00B97AC4"/>
    <w:rsid w:val="00BA0A66"/>
    <w:rsid w:val="00BA0ADA"/>
    <w:rsid w:val="00BA0DE5"/>
    <w:rsid w:val="00BA19D6"/>
    <w:rsid w:val="00BA1FDC"/>
    <w:rsid w:val="00BA2358"/>
    <w:rsid w:val="00BA2EA5"/>
    <w:rsid w:val="00BA6774"/>
    <w:rsid w:val="00BB139B"/>
    <w:rsid w:val="00BB18EE"/>
    <w:rsid w:val="00BB2541"/>
    <w:rsid w:val="00BB2989"/>
    <w:rsid w:val="00BB2C6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ED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638B"/>
    <w:rsid w:val="00BE7AEA"/>
    <w:rsid w:val="00BF028A"/>
    <w:rsid w:val="00BF20ED"/>
    <w:rsid w:val="00BF2908"/>
    <w:rsid w:val="00BF3190"/>
    <w:rsid w:val="00BF31D0"/>
    <w:rsid w:val="00BF5FBF"/>
    <w:rsid w:val="00BF612E"/>
    <w:rsid w:val="00C01892"/>
    <w:rsid w:val="00C01B77"/>
    <w:rsid w:val="00C01E9F"/>
    <w:rsid w:val="00C029BD"/>
    <w:rsid w:val="00C02AA0"/>
    <w:rsid w:val="00C036E8"/>
    <w:rsid w:val="00C05A80"/>
    <w:rsid w:val="00C07D2C"/>
    <w:rsid w:val="00C12368"/>
    <w:rsid w:val="00C142E2"/>
    <w:rsid w:val="00C14E85"/>
    <w:rsid w:val="00C15F94"/>
    <w:rsid w:val="00C16173"/>
    <w:rsid w:val="00C1752C"/>
    <w:rsid w:val="00C179D9"/>
    <w:rsid w:val="00C17CAD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4B4"/>
    <w:rsid w:val="00C3560E"/>
    <w:rsid w:val="00C3567A"/>
    <w:rsid w:val="00C374B7"/>
    <w:rsid w:val="00C404BC"/>
    <w:rsid w:val="00C409DF"/>
    <w:rsid w:val="00C43F11"/>
    <w:rsid w:val="00C4476E"/>
    <w:rsid w:val="00C44890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7BF"/>
    <w:rsid w:val="00C54E2B"/>
    <w:rsid w:val="00C55A2E"/>
    <w:rsid w:val="00C5629C"/>
    <w:rsid w:val="00C601CC"/>
    <w:rsid w:val="00C613E0"/>
    <w:rsid w:val="00C61AA3"/>
    <w:rsid w:val="00C61D4D"/>
    <w:rsid w:val="00C62013"/>
    <w:rsid w:val="00C63F78"/>
    <w:rsid w:val="00C65013"/>
    <w:rsid w:val="00C6616A"/>
    <w:rsid w:val="00C70BE8"/>
    <w:rsid w:val="00C70E5E"/>
    <w:rsid w:val="00C72F80"/>
    <w:rsid w:val="00C734C3"/>
    <w:rsid w:val="00C73907"/>
    <w:rsid w:val="00C739DF"/>
    <w:rsid w:val="00C739F7"/>
    <w:rsid w:val="00C73C1C"/>
    <w:rsid w:val="00C74702"/>
    <w:rsid w:val="00C751BA"/>
    <w:rsid w:val="00C755BC"/>
    <w:rsid w:val="00C75669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48A"/>
    <w:rsid w:val="00CA4F63"/>
    <w:rsid w:val="00CA5205"/>
    <w:rsid w:val="00CA5F3A"/>
    <w:rsid w:val="00CA74B3"/>
    <w:rsid w:val="00CA7986"/>
    <w:rsid w:val="00CA7A88"/>
    <w:rsid w:val="00CB0D3C"/>
    <w:rsid w:val="00CB1BE4"/>
    <w:rsid w:val="00CB28F9"/>
    <w:rsid w:val="00CB2E86"/>
    <w:rsid w:val="00CB635B"/>
    <w:rsid w:val="00CB6391"/>
    <w:rsid w:val="00CB6E9A"/>
    <w:rsid w:val="00CB7033"/>
    <w:rsid w:val="00CB7399"/>
    <w:rsid w:val="00CB7697"/>
    <w:rsid w:val="00CB7CCE"/>
    <w:rsid w:val="00CC081C"/>
    <w:rsid w:val="00CC17BB"/>
    <w:rsid w:val="00CC1E26"/>
    <w:rsid w:val="00CC3148"/>
    <w:rsid w:val="00CC4C73"/>
    <w:rsid w:val="00CD1BCD"/>
    <w:rsid w:val="00CD28CC"/>
    <w:rsid w:val="00CD3354"/>
    <w:rsid w:val="00CD48A1"/>
    <w:rsid w:val="00CD5AAA"/>
    <w:rsid w:val="00CD693A"/>
    <w:rsid w:val="00CD77EF"/>
    <w:rsid w:val="00CD7961"/>
    <w:rsid w:val="00CD7C0C"/>
    <w:rsid w:val="00CD7F57"/>
    <w:rsid w:val="00CE094D"/>
    <w:rsid w:val="00CE1406"/>
    <w:rsid w:val="00CE1461"/>
    <w:rsid w:val="00CE159F"/>
    <w:rsid w:val="00CE186F"/>
    <w:rsid w:val="00CE1C8E"/>
    <w:rsid w:val="00CE6EB5"/>
    <w:rsid w:val="00CF0CEE"/>
    <w:rsid w:val="00CF0E1A"/>
    <w:rsid w:val="00CF22E0"/>
    <w:rsid w:val="00CF4176"/>
    <w:rsid w:val="00CF4F49"/>
    <w:rsid w:val="00CF6556"/>
    <w:rsid w:val="00CF6699"/>
    <w:rsid w:val="00CF680D"/>
    <w:rsid w:val="00CF698E"/>
    <w:rsid w:val="00D00975"/>
    <w:rsid w:val="00D01410"/>
    <w:rsid w:val="00D02549"/>
    <w:rsid w:val="00D02878"/>
    <w:rsid w:val="00D02B18"/>
    <w:rsid w:val="00D02DD4"/>
    <w:rsid w:val="00D02FB5"/>
    <w:rsid w:val="00D03663"/>
    <w:rsid w:val="00D05A6D"/>
    <w:rsid w:val="00D05EF2"/>
    <w:rsid w:val="00D061E4"/>
    <w:rsid w:val="00D06E82"/>
    <w:rsid w:val="00D07A51"/>
    <w:rsid w:val="00D1041F"/>
    <w:rsid w:val="00D10B69"/>
    <w:rsid w:val="00D125AC"/>
    <w:rsid w:val="00D1373B"/>
    <w:rsid w:val="00D14A29"/>
    <w:rsid w:val="00D15BEF"/>
    <w:rsid w:val="00D16834"/>
    <w:rsid w:val="00D17B60"/>
    <w:rsid w:val="00D205AD"/>
    <w:rsid w:val="00D22684"/>
    <w:rsid w:val="00D22D53"/>
    <w:rsid w:val="00D22DA1"/>
    <w:rsid w:val="00D238CB"/>
    <w:rsid w:val="00D23A8B"/>
    <w:rsid w:val="00D24A58"/>
    <w:rsid w:val="00D24F33"/>
    <w:rsid w:val="00D250F4"/>
    <w:rsid w:val="00D2793D"/>
    <w:rsid w:val="00D3021A"/>
    <w:rsid w:val="00D319A1"/>
    <w:rsid w:val="00D33EC1"/>
    <w:rsid w:val="00D34D04"/>
    <w:rsid w:val="00D362F5"/>
    <w:rsid w:val="00D378AA"/>
    <w:rsid w:val="00D37CDB"/>
    <w:rsid w:val="00D40115"/>
    <w:rsid w:val="00D40EDA"/>
    <w:rsid w:val="00D4108C"/>
    <w:rsid w:val="00D414C7"/>
    <w:rsid w:val="00D42536"/>
    <w:rsid w:val="00D42FE7"/>
    <w:rsid w:val="00D4319A"/>
    <w:rsid w:val="00D44A37"/>
    <w:rsid w:val="00D44A93"/>
    <w:rsid w:val="00D462FE"/>
    <w:rsid w:val="00D475AF"/>
    <w:rsid w:val="00D47BF9"/>
    <w:rsid w:val="00D53347"/>
    <w:rsid w:val="00D541DC"/>
    <w:rsid w:val="00D54251"/>
    <w:rsid w:val="00D54C49"/>
    <w:rsid w:val="00D54FE6"/>
    <w:rsid w:val="00D57379"/>
    <w:rsid w:val="00D61273"/>
    <w:rsid w:val="00D61ED8"/>
    <w:rsid w:val="00D65CE5"/>
    <w:rsid w:val="00D65F6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463A"/>
    <w:rsid w:val="00D75AFE"/>
    <w:rsid w:val="00D76196"/>
    <w:rsid w:val="00D80AA2"/>
    <w:rsid w:val="00D81F55"/>
    <w:rsid w:val="00D8303D"/>
    <w:rsid w:val="00D8508E"/>
    <w:rsid w:val="00D85D56"/>
    <w:rsid w:val="00D864E2"/>
    <w:rsid w:val="00D879D8"/>
    <w:rsid w:val="00D9056F"/>
    <w:rsid w:val="00D90D2D"/>
    <w:rsid w:val="00D9111D"/>
    <w:rsid w:val="00D92890"/>
    <w:rsid w:val="00D92DE0"/>
    <w:rsid w:val="00D92EF0"/>
    <w:rsid w:val="00D93495"/>
    <w:rsid w:val="00D93B1C"/>
    <w:rsid w:val="00D945E5"/>
    <w:rsid w:val="00D9517A"/>
    <w:rsid w:val="00D952B4"/>
    <w:rsid w:val="00D953EC"/>
    <w:rsid w:val="00D97799"/>
    <w:rsid w:val="00D979C3"/>
    <w:rsid w:val="00DA0508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B552C"/>
    <w:rsid w:val="00DC0744"/>
    <w:rsid w:val="00DC07EE"/>
    <w:rsid w:val="00DC150D"/>
    <w:rsid w:val="00DC3B5C"/>
    <w:rsid w:val="00DC4576"/>
    <w:rsid w:val="00DC47C8"/>
    <w:rsid w:val="00DC4A9C"/>
    <w:rsid w:val="00DC4C8C"/>
    <w:rsid w:val="00DC691C"/>
    <w:rsid w:val="00DC6951"/>
    <w:rsid w:val="00DC6965"/>
    <w:rsid w:val="00DC7833"/>
    <w:rsid w:val="00DC7A91"/>
    <w:rsid w:val="00DC7E6D"/>
    <w:rsid w:val="00DD2421"/>
    <w:rsid w:val="00DD353B"/>
    <w:rsid w:val="00DD4548"/>
    <w:rsid w:val="00DD67B1"/>
    <w:rsid w:val="00DD6EC5"/>
    <w:rsid w:val="00DD6FFB"/>
    <w:rsid w:val="00DD7592"/>
    <w:rsid w:val="00DE1980"/>
    <w:rsid w:val="00DE1D88"/>
    <w:rsid w:val="00DE472E"/>
    <w:rsid w:val="00DE5A24"/>
    <w:rsid w:val="00DE7610"/>
    <w:rsid w:val="00DF0350"/>
    <w:rsid w:val="00DF09EA"/>
    <w:rsid w:val="00DF0DBF"/>
    <w:rsid w:val="00DF16CD"/>
    <w:rsid w:val="00DF1E08"/>
    <w:rsid w:val="00DF3243"/>
    <w:rsid w:val="00DF333D"/>
    <w:rsid w:val="00DF3688"/>
    <w:rsid w:val="00DF43F1"/>
    <w:rsid w:val="00DF5AD2"/>
    <w:rsid w:val="00DF687F"/>
    <w:rsid w:val="00DF7078"/>
    <w:rsid w:val="00DF7350"/>
    <w:rsid w:val="00DF7A33"/>
    <w:rsid w:val="00E00D71"/>
    <w:rsid w:val="00E01006"/>
    <w:rsid w:val="00E018B4"/>
    <w:rsid w:val="00E038E8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17899"/>
    <w:rsid w:val="00E17E5A"/>
    <w:rsid w:val="00E20815"/>
    <w:rsid w:val="00E20A19"/>
    <w:rsid w:val="00E233D2"/>
    <w:rsid w:val="00E23859"/>
    <w:rsid w:val="00E26AC7"/>
    <w:rsid w:val="00E26BBC"/>
    <w:rsid w:val="00E26D27"/>
    <w:rsid w:val="00E26E20"/>
    <w:rsid w:val="00E270CE"/>
    <w:rsid w:val="00E2738B"/>
    <w:rsid w:val="00E304A8"/>
    <w:rsid w:val="00E306DA"/>
    <w:rsid w:val="00E316BA"/>
    <w:rsid w:val="00E3288F"/>
    <w:rsid w:val="00E33811"/>
    <w:rsid w:val="00E3695D"/>
    <w:rsid w:val="00E404E5"/>
    <w:rsid w:val="00E40B32"/>
    <w:rsid w:val="00E40D86"/>
    <w:rsid w:val="00E42A3B"/>
    <w:rsid w:val="00E42AA9"/>
    <w:rsid w:val="00E432B9"/>
    <w:rsid w:val="00E4480C"/>
    <w:rsid w:val="00E44D77"/>
    <w:rsid w:val="00E45151"/>
    <w:rsid w:val="00E46A68"/>
    <w:rsid w:val="00E46B87"/>
    <w:rsid w:val="00E5021E"/>
    <w:rsid w:val="00E5057D"/>
    <w:rsid w:val="00E50E1A"/>
    <w:rsid w:val="00E52AF7"/>
    <w:rsid w:val="00E5350B"/>
    <w:rsid w:val="00E5380E"/>
    <w:rsid w:val="00E543BD"/>
    <w:rsid w:val="00E5567C"/>
    <w:rsid w:val="00E572AF"/>
    <w:rsid w:val="00E60539"/>
    <w:rsid w:val="00E60F8D"/>
    <w:rsid w:val="00E61735"/>
    <w:rsid w:val="00E63075"/>
    <w:rsid w:val="00E6313F"/>
    <w:rsid w:val="00E64AC0"/>
    <w:rsid w:val="00E70CC7"/>
    <w:rsid w:val="00E710EB"/>
    <w:rsid w:val="00E71B41"/>
    <w:rsid w:val="00E74C24"/>
    <w:rsid w:val="00E75E00"/>
    <w:rsid w:val="00E80157"/>
    <w:rsid w:val="00E8200D"/>
    <w:rsid w:val="00E821CA"/>
    <w:rsid w:val="00E82C36"/>
    <w:rsid w:val="00E833AB"/>
    <w:rsid w:val="00E833B9"/>
    <w:rsid w:val="00E83F96"/>
    <w:rsid w:val="00E84A64"/>
    <w:rsid w:val="00E84C0F"/>
    <w:rsid w:val="00E852F4"/>
    <w:rsid w:val="00E86BB7"/>
    <w:rsid w:val="00E872A5"/>
    <w:rsid w:val="00E92BDB"/>
    <w:rsid w:val="00E94606"/>
    <w:rsid w:val="00E94CFB"/>
    <w:rsid w:val="00E95C74"/>
    <w:rsid w:val="00E961A0"/>
    <w:rsid w:val="00E96A77"/>
    <w:rsid w:val="00EA00A8"/>
    <w:rsid w:val="00EA1B45"/>
    <w:rsid w:val="00EA301A"/>
    <w:rsid w:val="00EA37F1"/>
    <w:rsid w:val="00EA39E4"/>
    <w:rsid w:val="00EA52D0"/>
    <w:rsid w:val="00EB03D9"/>
    <w:rsid w:val="00EB392E"/>
    <w:rsid w:val="00EB415F"/>
    <w:rsid w:val="00EB536A"/>
    <w:rsid w:val="00EB548A"/>
    <w:rsid w:val="00EB6FBD"/>
    <w:rsid w:val="00EB73B3"/>
    <w:rsid w:val="00EB744B"/>
    <w:rsid w:val="00EB787F"/>
    <w:rsid w:val="00EB7E9B"/>
    <w:rsid w:val="00EB7FDE"/>
    <w:rsid w:val="00EC55B3"/>
    <w:rsid w:val="00EC59A5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189"/>
    <w:rsid w:val="00ED4563"/>
    <w:rsid w:val="00ED5A70"/>
    <w:rsid w:val="00ED5D5E"/>
    <w:rsid w:val="00ED644C"/>
    <w:rsid w:val="00ED68D3"/>
    <w:rsid w:val="00ED6CC7"/>
    <w:rsid w:val="00ED755C"/>
    <w:rsid w:val="00ED7C9A"/>
    <w:rsid w:val="00ED7DE9"/>
    <w:rsid w:val="00EE4B64"/>
    <w:rsid w:val="00EE4D2F"/>
    <w:rsid w:val="00EE5F89"/>
    <w:rsid w:val="00EE6A8E"/>
    <w:rsid w:val="00EE6E8A"/>
    <w:rsid w:val="00EF03B3"/>
    <w:rsid w:val="00EF0612"/>
    <w:rsid w:val="00EF0964"/>
    <w:rsid w:val="00EF0ECF"/>
    <w:rsid w:val="00EF192F"/>
    <w:rsid w:val="00EF1B2A"/>
    <w:rsid w:val="00EF270A"/>
    <w:rsid w:val="00EF27AA"/>
    <w:rsid w:val="00EF27B8"/>
    <w:rsid w:val="00EF30F0"/>
    <w:rsid w:val="00EF3756"/>
    <w:rsid w:val="00EF3F91"/>
    <w:rsid w:val="00EF5A9C"/>
    <w:rsid w:val="00EF6AE5"/>
    <w:rsid w:val="00EF6B07"/>
    <w:rsid w:val="00F0034C"/>
    <w:rsid w:val="00F0098E"/>
    <w:rsid w:val="00F00AB0"/>
    <w:rsid w:val="00F01CEE"/>
    <w:rsid w:val="00F030E4"/>
    <w:rsid w:val="00F03B68"/>
    <w:rsid w:val="00F05FC2"/>
    <w:rsid w:val="00F07DCC"/>
    <w:rsid w:val="00F10010"/>
    <w:rsid w:val="00F124D2"/>
    <w:rsid w:val="00F128C1"/>
    <w:rsid w:val="00F135C1"/>
    <w:rsid w:val="00F1458E"/>
    <w:rsid w:val="00F15E82"/>
    <w:rsid w:val="00F16DA7"/>
    <w:rsid w:val="00F1795B"/>
    <w:rsid w:val="00F2059C"/>
    <w:rsid w:val="00F235DE"/>
    <w:rsid w:val="00F23B7B"/>
    <w:rsid w:val="00F25C59"/>
    <w:rsid w:val="00F27C11"/>
    <w:rsid w:val="00F27CD0"/>
    <w:rsid w:val="00F30E3C"/>
    <w:rsid w:val="00F318A5"/>
    <w:rsid w:val="00F31E92"/>
    <w:rsid w:val="00F332B0"/>
    <w:rsid w:val="00F3335E"/>
    <w:rsid w:val="00F33435"/>
    <w:rsid w:val="00F364EA"/>
    <w:rsid w:val="00F37973"/>
    <w:rsid w:val="00F40B0E"/>
    <w:rsid w:val="00F41EEA"/>
    <w:rsid w:val="00F4441B"/>
    <w:rsid w:val="00F46FBB"/>
    <w:rsid w:val="00F47230"/>
    <w:rsid w:val="00F525F8"/>
    <w:rsid w:val="00F5431C"/>
    <w:rsid w:val="00F5528E"/>
    <w:rsid w:val="00F56A3F"/>
    <w:rsid w:val="00F57F84"/>
    <w:rsid w:val="00F600EB"/>
    <w:rsid w:val="00F62808"/>
    <w:rsid w:val="00F62CAF"/>
    <w:rsid w:val="00F63C42"/>
    <w:rsid w:val="00F64478"/>
    <w:rsid w:val="00F6461A"/>
    <w:rsid w:val="00F64AAF"/>
    <w:rsid w:val="00F651E4"/>
    <w:rsid w:val="00F6623F"/>
    <w:rsid w:val="00F66FC0"/>
    <w:rsid w:val="00F673A1"/>
    <w:rsid w:val="00F7015C"/>
    <w:rsid w:val="00F704D2"/>
    <w:rsid w:val="00F704E8"/>
    <w:rsid w:val="00F70EC8"/>
    <w:rsid w:val="00F70F9B"/>
    <w:rsid w:val="00F75196"/>
    <w:rsid w:val="00F754CC"/>
    <w:rsid w:val="00F7773E"/>
    <w:rsid w:val="00F82AC9"/>
    <w:rsid w:val="00F83DF6"/>
    <w:rsid w:val="00F84073"/>
    <w:rsid w:val="00F84141"/>
    <w:rsid w:val="00F84443"/>
    <w:rsid w:val="00F844B6"/>
    <w:rsid w:val="00F853FC"/>
    <w:rsid w:val="00F85820"/>
    <w:rsid w:val="00F85D26"/>
    <w:rsid w:val="00F85E2D"/>
    <w:rsid w:val="00F86CC1"/>
    <w:rsid w:val="00F86F49"/>
    <w:rsid w:val="00F8764E"/>
    <w:rsid w:val="00F87C16"/>
    <w:rsid w:val="00F908EE"/>
    <w:rsid w:val="00F90AC6"/>
    <w:rsid w:val="00F912C9"/>
    <w:rsid w:val="00F91952"/>
    <w:rsid w:val="00F91FA2"/>
    <w:rsid w:val="00F9203D"/>
    <w:rsid w:val="00F92DAC"/>
    <w:rsid w:val="00F931BA"/>
    <w:rsid w:val="00F93B1C"/>
    <w:rsid w:val="00F94DAE"/>
    <w:rsid w:val="00F94F6A"/>
    <w:rsid w:val="00F95902"/>
    <w:rsid w:val="00F95B3C"/>
    <w:rsid w:val="00F96C22"/>
    <w:rsid w:val="00F97B5B"/>
    <w:rsid w:val="00FA156C"/>
    <w:rsid w:val="00FA1B50"/>
    <w:rsid w:val="00FA31E2"/>
    <w:rsid w:val="00FA3B15"/>
    <w:rsid w:val="00FA4D46"/>
    <w:rsid w:val="00FA4E4B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45D1"/>
    <w:rsid w:val="00FC5C60"/>
    <w:rsid w:val="00FC77BE"/>
    <w:rsid w:val="00FC7F37"/>
    <w:rsid w:val="00FD0D98"/>
    <w:rsid w:val="00FD1036"/>
    <w:rsid w:val="00FD1247"/>
    <w:rsid w:val="00FD13C6"/>
    <w:rsid w:val="00FD18AB"/>
    <w:rsid w:val="00FD46F6"/>
    <w:rsid w:val="00FD55F9"/>
    <w:rsid w:val="00FD5BBD"/>
    <w:rsid w:val="00FD6F2E"/>
    <w:rsid w:val="00FE1EFB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AD0A59"/>
  <w15:docId w15:val="{3C346A8F-65F3-4C43-BCA9-0D897088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734385"/>
  </w:style>
  <w:style w:type="paragraph" w:styleId="af4">
    <w:name w:val="Balloon Text"/>
    <w:basedOn w:val="a0"/>
    <w:link w:val="af5"/>
    <w:semiHidden/>
    <w:unhideWhenUsed/>
    <w:rsid w:val="00F94DA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94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79863">
              <w:marLeft w:val="32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57130">
                      <w:marLeft w:val="109"/>
                      <w:marRight w:val="109"/>
                      <w:marTop w:val="0"/>
                      <w:marBottom w:val="1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9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20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1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6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74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0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705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568318">
                                                          <w:marLeft w:val="136"/>
                                                          <w:marRight w:val="136"/>
                                                          <w:marTop w:val="0"/>
                                                          <w:marBottom w:val="13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3FDE1-BBDC-494A-A358-FB6EEA18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609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Мельников Сергей Федорович</cp:lastModifiedBy>
  <cp:revision>3</cp:revision>
  <cp:lastPrinted>2021-10-28T06:28:00Z</cp:lastPrinted>
  <dcterms:created xsi:type="dcterms:W3CDTF">2021-10-28T13:33:00Z</dcterms:created>
  <dcterms:modified xsi:type="dcterms:W3CDTF">2021-10-28T13:38:00Z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